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10467"/>
      </w:tblGrid>
      <w:tr w:rsidR="00BE7C1E" w:rsidRPr="00555CD1" w14:paraId="2A548FC1" w14:textId="77777777">
        <w:trPr>
          <w:tblCellSpacing w:w="0" w:type="dxa"/>
        </w:trPr>
        <w:tc>
          <w:tcPr>
            <w:tcW w:w="0" w:type="auto"/>
            <w:hideMark/>
          </w:tcPr>
          <w:p w14:paraId="7E08954C" w14:textId="290AB50B" w:rsidR="00F94F20" w:rsidRPr="00555CD1" w:rsidRDefault="00584A15">
            <w:pPr>
              <w:pStyle w:val="NormalWeb"/>
              <w:jc w:val="center"/>
              <w:rPr>
                <w:rFonts w:ascii="Arial" w:hAnsi="Arial" w:cs="Arial"/>
                <w:b/>
                <w:bCs/>
                <w:color w:val="auto"/>
                <w:lang w:val="en-US"/>
              </w:rPr>
            </w:pPr>
            <w:del w:id="0" w:author="Naidu, Jatin" w:date="2023-02-24T12:50:00Z">
              <w:r w:rsidRPr="00555CD1" w:rsidDel="0040735C">
                <w:rPr>
                  <w:rFonts w:ascii="Arial" w:hAnsi="Arial" w:cs="Arial"/>
                  <w:b/>
                  <w:bCs/>
                  <w:color w:val="auto"/>
                  <w:lang w:val="en-US"/>
                </w:rPr>
                <w:delText>PROSPERO International prospective register of systematic reviews</w:delText>
              </w:r>
            </w:del>
          </w:p>
        </w:tc>
      </w:tr>
    </w:tbl>
    <w:p w14:paraId="091B9E6E" w14:textId="77777777" w:rsidR="00F94F20" w:rsidRPr="00555CD1" w:rsidRDefault="00F94F20">
      <w:pPr>
        <w:rPr>
          <w:rFonts w:ascii="Arial" w:hAnsi="Arial" w:cs="Arial"/>
          <w:vanish/>
          <w:sz w:val="18"/>
          <w:szCs w:val="18"/>
        </w:rPr>
      </w:pPr>
    </w:p>
    <w:tbl>
      <w:tblPr>
        <w:tblW w:w="4928" w:type="pct"/>
        <w:tblCellSpacing w:w="0" w:type="dxa"/>
        <w:tblInd w:w="513" w:type="dxa"/>
        <w:tblCellMar>
          <w:top w:w="30" w:type="dxa"/>
          <w:left w:w="30" w:type="dxa"/>
          <w:bottom w:w="30" w:type="dxa"/>
          <w:right w:w="30" w:type="dxa"/>
        </w:tblCellMar>
        <w:tblLook w:val="04A0" w:firstRow="1" w:lastRow="0" w:firstColumn="1" w:lastColumn="0" w:noHBand="0" w:noVBand="1"/>
      </w:tblPr>
      <w:tblGrid>
        <w:gridCol w:w="462"/>
        <w:gridCol w:w="9872"/>
        <w:gridCol w:w="83"/>
      </w:tblGrid>
      <w:tr w:rsidR="00BE7C1E" w:rsidRPr="00555CD1" w14:paraId="38D27B28" w14:textId="77777777" w:rsidTr="0040735C">
        <w:trPr>
          <w:gridAfter w:val="1"/>
          <w:wAfter w:w="40" w:type="pct"/>
          <w:tblCellSpacing w:w="0" w:type="dxa"/>
        </w:trPr>
        <w:tc>
          <w:tcPr>
            <w:tcW w:w="4960" w:type="pct"/>
            <w:gridSpan w:val="2"/>
            <w:hideMark/>
          </w:tcPr>
          <w:p w14:paraId="0399A819" w14:textId="77777777" w:rsidR="00F94F20" w:rsidRPr="00555CD1" w:rsidRDefault="00584A15">
            <w:pPr>
              <w:rPr>
                <w:rFonts w:ascii="Arial" w:hAnsi="Arial" w:cs="Arial"/>
                <w:sz w:val="18"/>
                <w:szCs w:val="18"/>
              </w:rPr>
            </w:pPr>
            <w:r w:rsidRPr="00555CD1">
              <w:rPr>
                <w:rStyle w:val="title1"/>
                <w:rFonts w:ascii="Arial" w:hAnsi="Arial" w:cs="Arial"/>
                <w:color w:val="auto"/>
                <w:sz w:val="18"/>
                <w:szCs w:val="18"/>
              </w:rPr>
              <w:t>Review title and timescale</w:t>
            </w:r>
          </w:p>
        </w:tc>
      </w:tr>
      <w:tr w:rsidR="00BE7C1E" w:rsidRPr="00555CD1" w14:paraId="04A49AE5" w14:textId="77777777" w:rsidTr="0040735C">
        <w:trPr>
          <w:tblCellSpacing w:w="0" w:type="dxa"/>
        </w:trPr>
        <w:tc>
          <w:tcPr>
            <w:tcW w:w="175" w:type="pct"/>
            <w:hideMark/>
          </w:tcPr>
          <w:p w14:paraId="7DCB9095"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1</w:t>
            </w:r>
          </w:p>
        </w:tc>
        <w:tc>
          <w:tcPr>
            <w:tcW w:w="4825" w:type="pct"/>
            <w:gridSpan w:val="2"/>
            <w:hideMark/>
          </w:tcPr>
          <w:p w14:paraId="0576A948"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Review title</w:t>
            </w:r>
          </w:p>
          <w:p w14:paraId="3448DA17" w14:textId="25ADEB89" w:rsidR="00F94F20" w:rsidRPr="00555CD1" w:rsidRDefault="004C4487">
            <w:pPr>
              <w:pStyle w:val="Heading2"/>
              <w:rPr>
                <w:rFonts w:ascii="Arial" w:hAnsi="Arial" w:cs="Arial"/>
                <w:color w:val="auto"/>
                <w:lang w:val="en-US"/>
              </w:rPr>
            </w:pPr>
            <w:r w:rsidRPr="00555CD1">
              <w:rPr>
                <w:rFonts w:ascii="Arial" w:hAnsi="Arial" w:cs="Arial"/>
                <w:color w:val="auto"/>
                <w:lang w:val="en-US"/>
              </w:rPr>
              <w:t xml:space="preserve">Methods to identify </w:t>
            </w:r>
            <w:r w:rsidR="00EB1602">
              <w:rPr>
                <w:rFonts w:ascii="Arial" w:hAnsi="Arial" w:cs="Arial"/>
                <w:color w:val="auto"/>
                <w:lang w:val="en-US"/>
              </w:rPr>
              <w:t>research misconduct</w:t>
            </w:r>
            <w:ins w:id="1" w:author="Leung, On Kwok" w:date="2023-02-04T14:11:00Z">
              <w:r w:rsidR="00B72140">
                <w:rPr>
                  <w:rFonts w:ascii="Arial" w:hAnsi="Arial" w:cs="Arial"/>
                  <w:color w:val="auto"/>
                  <w:lang w:val="en-US"/>
                </w:rPr>
                <w:t xml:space="preserve"> and </w:t>
              </w:r>
            </w:ins>
            <w:ins w:id="2" w:author="Leung, On Kwok" w:date="2023-02-04T14:21:00Z">
              <w:r w:rsidR="00D15BC4">
                <w:rPr>
                  <w:rFonts w:ascii="Arial" w:hAnsi="Arial" w:cs="Arial"/>
                  <w:color w:val="auto"/>
                  <w:lang w:val="en-US"/>
                </w:rPr>
                <w:t>its</w:t>
              </w:r>
            </w:ins>
            <w:ins w:id="3" w:author="Leung, On Kwok" w:date="2023-02-04T14:11:00Z">
              <w:r w:rsidR="00B72140">
                <w:rPr>
                  <w:rFonts w:ascii="Arial" w:hAnsi="Arial" w:cs="Arial"/>
                  <w:color w:val="auto"/>
                  <w:lang w:val="en-US"/>
                </w:rPr>
                <w:t xml:space="preserve"> impact</w:t>
              </w:r>
            </w:ins>
            <w:ins w:id="4" w:author="Leung, On Kwok" w:date="2023-02-04T14:21:00Z">
              <w:r w:rsidR="00D15BC4">
                <w:rPr>
                  <w:rFonts w:ascii="Arial" w:hAnsi="Arial" w:cs="Arial"/>
                  <w:color w:val="auto"/>
                  <w:lang w:val="en-US"/>
                </w:rPr>
                <w:t xml:space="preserve"> </w:t>
              </w:r>
            </w:ins>
            <w:del w:id="5" w:author="Leung, On Kwok" w:date="2023-02-04T14:20:00Z">
              <w:r w:rsidR="00EB1602" w:rsidDel="00D15BC4">
                <w:rPr>
                  <w:rFonts w:ascii="Arial" w:hAnsi="Arial" w:cs="Arial"/>
                  <w:color w:val="auto"/>
                  <w:lang w:val="en-US"/>
                </w:rPr>
                <w:delText xml:space="preserve"> </w:delText>
              </w:r>
            </w:del>
            <w:r w:rsidR="00C847DA">
              <w:rPr>
                <w:rFonts w:ascii="Arial" w:hAnsi="Arial" w:cs="Arial"/>
                <w:color w:val="auto"/>
                <w:lang w:val="en-US"/>
              </w:rPr>
              <w:t xml:space="preserve">in </w:t>
            </w:r>
            <w:r w:rsidR="00EB1602">
              <w:rPr>
                <w:rFonts w:ascii="Arial" w:hAnsi="Arial" w:cs="Arial"/>
                <w:color w:val="auto"/>
                <w:lang w:val="en-US"/>
              </w:rPr>
              <w:t>medical research</w:t>
            </w:r>
            <w:r w:rsidRPr="00555CD1">
              <w:rPr>
                <w:rFonts w:ascii="Arial" w:hAnsi="Arial" w:cs="Arial"/>
                <w:color w:val="auto"/>
                <w:lang w:val="en-US"/>
              </w:rPr>
              <w:t>: A systematic review</w:t>
            </w:r>
          </w:p>
          <w:p w14:paraId="69E38144" w14:textId="77777777" w:rsidR="0055040A" w:rsidRPr="00555CD1" w:rsidRDefault="0055040A">
            <w:pPr>
              <w:pStyle w:val="Heading2"/>
              <w:rPr>
                <w:rFonts w:ascii="Arial" w:hAnsi="Arial" w:cs="Arial"/>
                <w:color w:val="auto"/>
                <w:lang w:val="en-US"/>
              </w:rPr>
            </w:pPr>
          </w:p>
          <w:p w14:paraId="383281A6" w14:textId="77777777" w:rsidR="00E53173" w:rsidRPr="00555CD1" w:rsidRDefault="00E53173" w:rsidP="0051657B">
            <w:pPr>
              <w:pStyle w:val="printed"/>
              <w:rPr>
                <w:rFonts w:ascii="Arial" w:hAnsi="Arial" w:cs="Arial"/>
                <w:color w:val="auto"/>
                <w:lang w:val="en-US"/>
              </w:rPr>
            </w:pPr>
          </w:p>
        </w:tc>
      </w:tr>
      <w:tr w:rsidR="00BE7C1E" w:rsidRPr="00555CD1" w14:paraId="1CEB2E7D" w14:textId="77777777" w:rsidTr="0040735C">
        <w:trPr>
          <w:tblCellSpacing w:w="0" w:type="dxa"/>
        </w:trPr>
        <w:tc>
          <w:tcPr>
            <w:tcW w:w="175" w:type="pct"/>
            <w:hideMark/>
          </w:tcPr>
          <w:p w14:paraId="39D6F1A6"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2</w:t>
            </w:r>
          </w:p>
        </w:tc>
        <w:tc>
          <w:tcPr>
            <w:tcW w:w="4825" w:type="pct"/>
            <w:gridSpan w:val="2"/>
            <w:hideMark/>
          </w:tcPr>
          <w:p w14:paraId="06013876"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Original language title</w:t>
            </w:r>
          </w:p>
          <w:p w14:paraId="5E0DA75A" w14:textId="31F5F20F" w:rsidR="00F94F20" w:rsidRPr="00555CD1" w:rsidRDefault="0051657B">
            <w:pPr>
              <w:pStyle w:val="Heading2"/>
              <w:rPr>
                <w:rFonts w:ascii="Arial" w:hAnsi="Arial" w:cs="Arial"/>
                <w:color w:val="FF0000"/>
                <w:lang w:val="en-US"/>
              </w:rPr>
            </w:pPr>
            <w:r w:rsidRPr="00555CD1">
              <w:rPr>
                <w:rFonts w:ascii="Arial" w:hAnsi="Arial" w:cs="Arial"/>
                <w:color w:val="auto"/>
                <w:lang w:val="en-US"/>
              </w:rPr>
              <w:t>English</w:t>
            </w:r>
          </w:p>
          <w:p w14:paraId="66FD4273" w14:textId="77777777" w:rsidR="002D7520" w:rsidRPr="00555CD1" w:rsidRDefault="002D7520" w:rsidP="0051657B">
            <w:pPr>
              <w:pStyle w:val="Heading2"/>
              <w:rPr>
                <w:rFonts w:ascii="Arial" w:hAnsi="Arial" w:cs="Arial"/>
                <w:color w:val="auto"/>
                <w:lang w:val="en-US"/>
              </w:rPr>
            </w:pPr>
          </w:p>
        </w:tc>
      </w:tr>
      <w:tr w:rsidR="00BE7C1E" w:rsidRPr="00555CD1" w14:paraId="2D4483B0" w14:textId="77777777" w:rsidTr="0040735C">
        <w:trPr>
          <w:tblCellSpacing w:w="0" w:type="dxa"/>
        </w:trPr>
        <w:tc>
          <w:tcPr>
            <w:tcW w:w="175" w:type="pct"/>
            <w:hideMark/>
          </w:tcPr>
          <w:p w14:paraId="05633CCB"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3</w:t>
            </w:r>
          </w:p>
        </w:tc>
        <w:tc>
          <w:tcPr>
            <w:tcW w:w="4825" w:type="pct"/>
            <w:gridSpan w:val="2"/>
            <w:hideMark/>
          </w:tcPr>
          <w:p w14:paraId="4B1FE0E2"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Anticipated or actual start date</w:t>
            </w:r>
          </w:p>
          <w:p w14:paraId="21030D3A" w14:textId="08799140" w:rsidR="00F94F20" w:rsidRPr="00555CD1" w:rsidRDefault="0051657B">
            <w:pPr>
              <w:pStyle w:val="Heading2"/>
              <w:rPr>
                <w:rFonts w:ascii="Arial" w:hAnsi="Arial" w:cs="Arial"/>
                <w:color w:val="auto"/>
                <w:lang w:val="en-US"/>
              </w:rPr>
            </w:pPr>
            <w:r w:rsidRPr="00555CD1">
              <w:rPr>
                <w:rFonts w:ascii="Arial" w:hAnsi="Arial" w:cs="Arial"/>
                <w:color w:val="auto"/>
                <w:lang w:val="en-US"/>
              </w:rPr>
              <w:t xml:space="preserve">February </w:t>
            </w:r>
            <w:ins w:id="6" w:author="Jatin Naidu" w:date="2023-02-24T13:13:00Z">
              <w:r w:rsidR="009F6FC3">
                <w:rPr>
                  <w:rFonts w:ascii="Arial" w:hAnsi="Arial" w:cs="Arial"/>
                  <w:color w:val="auto"/>
                  <w:lang w:val="en-US"/>
                </w:rPr>
                <w:t>23rd</w:t>
              </w:r>
            </w:ins>
            <w:del w:id="7" w:author="Jatin Naidu" w:date="2023-02-24T13:13:00Z">
              <w:r w:rsidRPr="00555CD1" w:rsidDel="009F6FC3">
                <w:rPr>
                  <w:rFonts w:ascii="Arial" w:hAnsi="Arial" w:cs="Arial"/>
                  <w:color w:val="auto"/>
                  <w:lang w:val="en-US"/>
                </w:rPr>
                <w:delText>7</w:delText>
              </w:r>
              <w:r w:rsidRPr="00555CD1" w:rsidDel="009F6FC3">
                <w:rPr>
                  <w:rFonts w:ascii="Arial" w:hAnsi="Arial" w:cs="Arial"/>
                  <w:color w:val="auto"/>
                  <w:vertAlign w:val="superscript"/>
                  <w:lang w:val="en-US"/>
                </w:rPr>
                <w:delText>th</w:delText>
              </w:r>
            </w:del>
            <w:r w:rsidR="00D83644" w:rsidRPr="00555CD1">
              <w:rPr>
                <w:rFonts w:ascii="Arial" w:hAnsi="Arial" w:cs="Arial"/>
                <w:color w:val="auto"/>
                <w:lang w:val="en-US"/>
              </w:rPr>
              <w:t>, 2023</w:t>
            </w:r>
          </w:p>
          <w:p w14:paraId="15F32E51" w14:textId="79300923" w:rsidR="00F94F20" w:rsidRPr="00555CD1" w:rsidRDefault="00F94F20" w:rsidP="00D83644">
            <w:pPr>
              <w:pStyle w:val="Heading2"/>
              <w:rPr>
                <w:rFonts w:ascii="Arial" w:hAnsi="Arial" w:cs="Arial"/>
                <w:color w:val="auto"/>
                <w:lang w:val="en-US"/>
              </w:rPr>
            </w:pPr>
          </w:p>
        </w:tc>
      </w:tr>
      <w:tr w:rsidR="00BE7C1E" w:rsidRPr="00555CD1" w14:paraId="33E55F3C" w14:textId="77777777" w:rsidTr="0040735C">
        <w:trPr>
          <w:tblCellSpacing w:w="0" w:type="dxa"/>
        </w:trPr>
        <w:tc>
          <w:tcPr>
            <w:tcW w:w="175" w:type="pct"/>
            <w:hideMark/>
          </w:tcPr>
          <w:p w14:paraId="387CD280"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4</w:t>
            </w:r>
          </w:p>
        </w:tc>
        <w:tc>
          <w:tcPr>
            <w:tcW w:w="4825" w:type="pct"/>
            <w:gridSpan w:val="2"/>
            <w:hideMark/>
          </w:tcPr>
          <w:p w14:paraId="27A450FE"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Anticipated completion date</w:t>
            </w:r>
          </w:p>
          <w:p w14:paraId="65C3E79A" w14:textId="046991EA" w:rsidR="00F94F20" w:rsidRPr="00555CD1" w:rsidRDefault="00D83644">
            <w:pPr>
              <w:pStyle w:val="Heading2"/>
              <w:rPr>
                <w:rFonts w:ascii="Arial" w:hAnsi="Arial" w:cs="Arial"/>
                <w:color w:val="auto"/>
                <w:lang w:val="en-US"/>
              </w:rPr>
            </w:pPr>
            <w:r w:rsidRPr="00555CD1">
              <w:rPr>
                <w:rFonts w:ascii="Arial" w:hAnsi="Arial" w:cs="Arial"/>
                <w:color w:val="auto"/>
                <w:lang w:val="en-US"/>
              </w:rPr>
              <w:t>June 16</w:t>
            </w:r>
            <w:r w:rsidRPr="00555CD1">
              <w:rPr>
                <w:rFonts w:ascii="Arial" w:hAnsi="Arial" w:cs="Arial"/>
                <w:color w:val="auto"/>
                <w:vertAlign w:val="superscript"/>
                <w:lang w:val="en-US"/>
              </w:rPr>
              <w:t>th</w:t>
            </w:r>
            <w:r w:rsidRPr="00555CD1">
              <w:rPr>
                <w:rFonts w:ascii="Arial" w:hAnsi="Arial" w:cs="Arial"/>
                <w:color w:val="auto"/>
                <w:lang w:val="en-US"/>
              </w:rPr>
              <w:t>, 2023</w:t>
            </w:r>
          </w:p>
          <w:p w14:paraId="330E2BA7" w14:textId="04F17642" w:rsidR="00C629C8" w:rsidRPr="00555CD1" w:rsidRDefault="00A262CE">
            <w:pPr>
              <w:pStyle w:val="Heading2"/>
              <w:rPr>
                <w:rFonts w:ascii="Arial" w:hAnsi="Arial" w:cs="Arial"/>
                <w:color w:val="FF0000"/>
                <w:lang w:val="en-US"/>
              </w:rPr>
            </w:pPr>
            <w:r w:rsidRPr="00555CD1">
              <w:rPr>
                <w:rFonts w:ascii="Arial" w:hAnsi="Arial" w:cs="Arial"/>
                <w:color w:val="FF0000"/>
                <w:lang w:val="en-US"/>
              </w:rPr>
              <w:t xml:space="preserve"> </w:t>
            </w:r>
          </w:p>
          <w:p w14:paraId="41AD6415" w14:textId="77777777" w:rsidR="00F94F20" w:rsidRPr="00555CD1" w:rsidRDefault="00F94F20">
            <w:pPr>
              <w:pStyle w:val="printed"/>
              <w:rPr>
                <w:rFonts w:ascii="Arial" w:hAnsi="Arial" w:cs="Arial"/>
                <w:color w:val="auto"/>
                <w:lang w:val="en-US"/>
              </w:rPr>
            </w:pPr>
          </w:p>
        </w:tc>
      </w:tr>
      <w:tr w:rsidR="00BE7C1E" w:rsidRPr="00555CD1" w14:paraId="3EC6DC1A" w14:textId="77777777" w:rsidTr="0040735C">
        <w:trPr>
          <w:tblCellSpacing w:w="0" w:type="dxa"/>
        </w:trPr>
        <w:tc>
          <w:tcPr>
            <w:tcW w:w="175" w:type="pct"/>
            <w:hideMark/>
          </w:tcPr>
          <w:p w14:paraId="01833FF7"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5</w:t>
            </w:r>
          </w:p>
        </w:tc>
        <w:tc>
          <w:tcPr>
            <w:tcW w:w="4825" w:type="pct"/>
            <w:gridSpan w:val="2"/>
            <w:hideMark/>
          </w:tcPr>
          <w:p w14:paraId="23399EEE"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Stage of review at time of this submission</w:t>
            </w:r>
          </w:p>
          <w:p w14:paraId="7492CCC7" w14:textId="3082DB52" w:rsidR="00F94F20" w:rsidRPr="00555CD1" w:rsidRDefault="00584A15">
            <w:pPr>
              <w:pStyle w:val="Heading2"/>
              <w:rPr>
                <w:rFonts w:ascii="Arial" w:hAnsi="Arial" w:cs="Arial"/>
                <w:color w:val="auto"/>
                <w:lang w:val="en-US"/>
              </w:rPr>
            </w:pPr>
            <w:del w:id="8" w:author="Naidu, Jatin" w:date="2023-02-24T12:53:00Z">
              <w:r w:rsidRPr="00555CD1" w:rsidDel="0040735C">
                <w:rPr>
                  <w:rFonts w:ascii="Arial" w:hAnsi="Arial" w:cs="Arial"/>
                  <w:color w:val="auto"/>
                  <w:lang w:val="en-US"/>
                </w:rPr>
                <w:delText>Indicate the stage of progress of the review by ticking the relevant boxes. Reviews that have progressed beyond the point of completing data extraction at the time of initial registration are not eligible for inclusion in PROSPERO. This field should be updated when any amendments are made to a published record.</w:delText>
              </w:r>
            </w:del>
          </w:p>
        </w:tc>
      </w:tr>
      <w:tr w:rsidR="00BE7C1E" w:rsidRPr="00555CD1" w14:paraId="27514C9E" w14:textId="77777777" w:rsidTr="0040735C">
        <w:trPr>
          <w:tblCellSpacing w:w="0" w:type="dxa"/>
        </w:trPr>
        <w:tc>
          <w:tcPr>
            <w:tcW w:w="175" w:type="pct"/>
            <w:hideMark/>
          </w:tcPr>
          <w:p w14:paraId="6DF69F98" w14:textId="77777777" w:rsidR="00F94F20" w:rsidRPr="00555CD1" w:rsidRDefault="00584A15">
            <w:pPr>
              <w:rPr>
                <w:rFonts w:ascii="Arial" w:hAnsi="Arial" w:cs="Arial"/>
                <w:sz w:val="18"/>
                <w:szCs w:val="18"/>
                <w:lang w:val="en-US"/>
              </w:rPr>
            </w:pPr>
            <w:r w:rsidRPr="00555CD1">
              <w:rPr>
                <w:rFonts w:ascii="Arial" w:hAnsi="Arial" w:cs="Arial"/>
                <w:sz w:val="18"/>
                <w:szCs w:val="18"/>
                <w:lang w:val="en-US"/>
              </w:rPr>
              <w:t> </w:t>
            </w:r>
          </w:p>
        </w:tc>
        <w:tc>
          <w:tcPr>
            <w:tcW w:w="4825" w:type="pct"/>
            <w:gridSpan w:val="2"/>
            <w:hideMark/>
          </w:tcPr>
          <w:tbl>
            <w:tblPr>
              <w:tblW w:w="9884" w:type="dxa"/>
              <w:tblCellSpacing w:w="0" w:type="dxa"/>
              <w:tblCellMar>
                <w:left w:w="0" w:type="dxa"/>
                <w:right w:w="0" w:type="dxa"/>
              </w:tblCellMar>
              <w:tblLook w:val="04A0" w:firstRow="1" w:lastRow="0" w:firstColumn="1" w:lastColumn="0" w:noHBand="0" w:noVBand="1"/>
            </w:tblPr>
            <w:tblGrid>
              <w:gridCol w:w="7809"/>
              <w:gridCol w:w="988"/>
              <w:gridCol w:w="1087"/>
            </w:tblGrid>
            <w:tr w:rsidR="00BE7C1E" w:rsidRPr="00555CD1" w14:paraId="5DCA1A83" w14:textId="77777777" w:rsidTr="002D7520">
              <w:trPr>
                <w:trHeight w:val="180"/>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955755E" w14:textId="77777777" w:rsidR="00F94F20" w:rsidRPr="00555CD1" w:rsidRDefault="00584A15">
                  <w:pPr>
                    <w:rPr>
                      <w:rFonts w:ascii="Arial" w:hAnsi="Arial" w:cs="Arial"/>
                      <w:sz w:val="18"/>
                      <w:szCs w:val="18"/>
                    </w:rPr>
                  </w:pPr>
                  <w:r w:rsidRPr="00555CD1">
                    <w:rPr>
                      <w:rFonts w:ascii="Arial" w:hAnsi="Arial" w:cs="Arial"/>
                      <w:sz w:val="18"/>
                      <w:szCs w:val="18"/>
                    </w:rPr>
                    <w:t>Review stage</w:t>
                  </w:r>
                </w:p>
              </w:tc>
              <w:tc>
                <w:tcPr>
                  <w:tcW w:w="500" w:type="pct"/>
                  <w:tcBorders>
                    <w:top w:val="single" w:sz="4" w:space="0" w:color="auto"/>
                    <w:left w:val="single" w:sz="4" w:space="0" w:color="auto"/>
                    <w:bottom w:val="single" w:sz="4" w:space="0" w:color="auto"/>
                    <w:right w:val="single" w:sz="4" w:space="0" w:color="auto"/>
                  </w:tcBorders>
                  <w:vAlign w:val="center"/>
                  <w:hideMark/>
                </w:tcPr>
                <w:p w14:paraId="4E846765" w14:textId="77777777" w:rsidR="00F94F20" w:rsidRPr="00555CD1" w:rsidRDefault="00584A15">
                  <w:pPr>
                    <w:jc w:val="center"/>
                    <w:rPr>
                      <w:rFonts w:ascii="Arial" w:hAnsi="Arial" w:cs="Arial"/>
                      <w:sz w:val="18"/>
                      <w:szCs w:val="18"/>
                    </w:rPr>
                  </w:pPr>
                  <w:r w:rsidRPr="00555CD1">
                    <w:rPr>
                      <w:rFonts w:ascii="Arial" w:hAnsi="Arial" w:cs="Arial"/>
                      <w:sz w:val="18"/>
                      <w:szCs w:val="18"/>
                    </w:rPr>
                    <w:t>Started</w:t>
                  </w:r>
                </w:p>
              </w:tc>
              <w:tc>
                <w:tcPr>
                  <w:tcW w:w="550" w:type="pct"/>
                  <w:tcBorders>
                    <w:top w:val="single" w:sz="4" w:space="0" w:color="auto"/>
                    <w:left w:val="single" w:sz="4" w:space="0" w:color="auto"/>
                    <w:bottom w:val="single" w:sz="4" w:space="0" w:color="auto"/>
                    <w:right w:val="single" w:sz="4" w:space="0" w:color="auto"/>
                  </w:tcBorders>
                  <w:vAlign w:val="center"/>
                  <w:hideMark/>
                </w:tcPr>
                <w:p w14:paraId="487F7C23" w14:textId="77777777" w:rsidR="00F94F20" w:rsidRPr="00555CD1" w:rsidRDefault="00584A15">
                  <w:pPr>
                    <w:jc w:val="center"/>
                    <w:rPr>
                      <w:rFonts w:ascii="Arial" w:hAnsi="Arial" w:cs="Arial"/>
                      <w:sz w:val="18"/>
                      <w:szCs w:val="18"/>
                    </w:rPr>
                  </w:pPr>
                  <w:r w:rsidRPr="00555CD1">
                    <w:rPr>
                      <w:rFonts w:ascii="Arial" w:hAnsi="Arial" w:cs="Arial"/>
                      <w:sz w:val="18"/>
                      <w:szCs w:val="18"/>
                    </w:rPr>
                    <w:t xml:space="preserve">Completed </w:t>
                  </w:r>
                </w:p>
              </w:tc>
            </w:tr>
            <w:tr w:rsidR="00BE7C1E" w:rsidRPr="00555CD1" w14:paraId="37A08D2F" w14:textId="77777777" w:rsidTr="002D7520">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D67FE97" w14:textId="77777777" w:rsidR="00F94F20" w:rsidRPr="00555CD1" w:rsidRDefault="00584A15">
                  <w:pPr>
                    <w:rPr>
                      <w:rFonts w:ascii="Arial" w:hAnsi="Arial" w:cs="Arial"/>
                      <w:sz w:val="18"/>
                      <w:szCs w:val="18"/>
                    </w:rPr>
                  </w:pPr>
                  <w:r w:rsidRPr="00555CD1">
                    <w:rPr>
                      <w:rFonts w:ascii="Arial" w:hAnsi="Arial" w:cs="Arial"/>
                      <w:sz w:val="18"/>
                      <w:szCs w:val="18"/>
                    </w:rPr>
                    <w:t>Preliminary searches</w:t>
                  </w:r>
                </w:p>
              </w:tc>
              <w:tc>
                <w:tcPr>
                  <w:tcW w:w="0" w:type="auto"/>
                  <w:tcBorders>
                    <w:top w:val="single" w:sz="4" w:space="0" w:color="auto"/>
                    <w:left w:val="single" w:sz="4" w:space="0" w:color="auto"/>
                    <w:bottom w:val="single" w:sz="4" w:space="0" w:color="auto"/>
                    <w:right w:val="single" w:sz="4" w:space="0" w:color="auto"/>
                  </w:tcBorders>
                  <w:vAlign w:val="center"/>
                  <w:hideMark/>
                </w:tcPr>
                <w:p w14:paraId="099EA905" w14:textId="53AFB362" w:rsidR="00F94F20" w:rsidRPr="00555CD1" w:rsidRDefault="00F94F20">
                  <w:pPr>
                    <w:jc w:val="cente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6C6E734" w14:textId="6AAEA50A" w:rsidR="00F94F20" w:rsidRPr="00555CD1" w:rsidRDefault="00F94F20">
                  <w:pPr>
                    <w:jc w:val="center"/>
                    <w:rPr>
                      <w:rFonts w:ascii="Arial" w:hAnsi="Arial" w:cs="Arial"/>
                      <w:color w:val="FF0000"/>
                      <w:sz w:val="18"/>
                      <w:szCs w:val="18"/>
                    </w:rPr>
                  </w:pPr>
                </w:p>
              </w:tc>
            </w:tr>
            <w:tr w:rsidR="00BE7C1E" w:rsidRPr="00555CD1" w14:paraId="1FC148D2" w14:textId="77777777" w:rsidTr="002D7520">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5550F01" w14:textId="77777777" w:rsidR="00F94F20" w:rsidRPr="00555CD1" w:rsidRDefault="00584A15">
                  <w:pPr>
                    <w:rPr>
                      <w:rFonts w:ascii="Arial" w:hAnsi="Arial" w:cs="Arial"/>
                      <w:sz w:val="18"/>
                      <w:szCs w:val="18"/>
                      <w:lang w:val="en-US"/>
                    </w:rPr>
                  </w:pPr>
                  <w:r w:rsidRPr="00555CD1">
                    <w:rPr>
                      <w:rFonts w:ascii="Arial" w:hAnsi="Arial" w:cs="Arial"/>
                      <w:sz w:val="18"/>
                      <w:szCs w:val="18"/>
                      <w:lang w:val="en-US"/>
                    </w:rPr>
                    <w:t>Piloting of the study selection process</w:t>
                  </w:r>
                </w:p>
              </w:tc>
              <w:tc>
                <w:tcPr>
                  <w:tcW w:w="0" w:type="auto"/>
                  <w:tcBorders>
                    <w:top w:val="single" w:sz="4" w:space="0" w:color="auto"/>
                    <w:left w:val="single" w:sz="4" w:space="0" w:color="auto"/>
                    <w:bottom w:val="single" w:sz="4" w:space="0" w:color="auto"/>
                    <w:right w:val="single" w:sz="4" w:space="0" w:color="auto"/>
                  </w:tcBorders>
                  <w:vAlign w:val="center"/>
                  <w:hideMark/>
                </w:tcPr>
                <w:p w14:paraId="4B2D656A" w14:textId="1D013DE1" w:rsidR="00F94F20" w:rsidRPr="00555CD1" w:rsidRDefault="00F94F20">
                  <w:pPr>
                    <w:jc w:val="center"/>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7987B5C" w14:textId="369AC61A" w:rsidR="00F94F20" w:rsidRPr="00555CD1" w:rsidRDefault="00F94F20">
                  <w:pPr>
                    <w:jc w:val="center"/>
                    <w:rPr>
                      <w:rFonts w:ascii="Arial" w:hAnsi="Arial" w:cs="Arial"/>
                      <w:color w:val="FF0000"/>
                      <w:sz w:val="18"/>
                      <w:szCs w:val="18"/>
                      <w:lang w:val="en-US"/>
                    </w:rPr>
                  </w:pPr>
                </w:p>
              </w:tc>
            </w:tr>
            <w:tr w:rsidR="00BE7C1E" w:rsidRPr="00555CD1" w14:paraId="43F76BE7" w14:textId="77777777" w:rsidTr="002D7520">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513764E" w14:textId="77777777" w:rsidR="00F94F20" w:rsidRPr="00555CD1" w:rsidRDefault="00584A15">
                  <w:pPr>
                    <w:rPr>
                      <w:rFonts w:ascii="Arial" w:hAnsi="Arial" w:cs="Arial"/>
                      <w:sz w:val="18"/>
                      <w:szCs w:val="18"/>
                      <w:lang w:val="en-US"/>
                    </w:rPr>
                  </w:pPr>
                  <w:r w:rsidRPr="00555CD1">
                    <w:rPr>
                      <w:rFonts w:ascii="Arial" w:hAnsi="Arial" w:cs="Arial"/>
                      <w:sz w:val="18"/>
                      <w:szCs w:val="18"/>
                      <w:lang w:val="en-US"/>
                    </w:rPr>
                    <w:t>Formal screening of search results against eligibility criteria</w:t>
                  </w:r>
                </w:p>
              </w:tc>
              <w:tc>
                <w:tcPr>
                  <w:tcW w:w="0" w:type="auto"/>
                  <w:tcBorders>
                    <w:top w:val="single" w:sz="4" w:space="0" w:color="auto"/>
                    <w:left w:val="single" w:sz="4" w:space="0" w:color="auto"/>
                    <w:bottom w:val="single" w:sz="4" w:space="0" w:color="auto"/>
                    <w:right w:val="single" w:sz="4" w:space="0" w:color="auto"/>
                  </w:tcBorders>
                  <w:vAlign w:val="center"/>
                  <w:hideMark/>
                </w:tcPr>
                <w:p w14:paraId="66AE7C41" w14:textId="4D2B9BB5" w:rsidR="00F94F20" w:rsidRPr="00555CD1" w:rsidRDefault="00F94F20">
                  <w:pPr>
                    <w:jc w:val="center"/>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EE1B55C" w14:textId="7D581140" w:rsidR="00F94F20" w:rsidRPr="00555CD1" w:rsidRDefault="00F94F20">
                  <w:pPr>
                    <w:jc w:val="center"/>
                    <w:rPr>
                      <w:rFonts w:ascii="Arial" w:hAnsi="Arial" w:cs="Arial"/>
                      <w:color w:val="FF0000"/>
                      <w:sz w:val="18"/>
                      <w:szCs w:val="18"/>
                      <w:lang w:val="en-US"/>
                    </w:rPr>
                  </w:pPr>
                </w:p>
              </w:tc>
            </w:tr>
            <w:tr w:rsidR="00BE7C1E" w:rsidRPr="00555CD1" w14:paraId="3C99EE09" w14:textId="77777777" w:rsidTr="002D7520">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5F362D3" w14:textId="77777777" w:rsidR="00F94F20" w:rsidRPr="00555CD1" w:rsidRDefault="00584A15">
                  <w:pPr>
                    <w:rPr>
                      <w:rFonts w:ascii="Arial" w:hAnsi="Arial" w:cs="Arial"/>
                      <w:sz w:val="18"/>
                      <w:szCs w:val="18"/>
                    </w:rPr>
                  </w:pPr>
                  <w:r w:rsidRPr="00555CD1">
                    <w:rPr>
                      <w:rFonts w:ascii="Arial" w:hAnsi="Arial" w:cs="Arial"/>
                      <w:sz w:val="18"/>
                      <w:szCs w:val="18"/>
                    </w:rPr>
                    <w:t>Data extraction</w:t>
                  </w:r>
                </w:p>
              </w:tc>
              <w:tc>
                <w:tcPr>
                  <w:tcW w:w="0" w:type="auto"/>
                  <w:tcBorders>
                    <w:top w:val="single" w:sz="4" w:space="0" w:color="auto"/>
                    <w:left w:val="single" w:sz="4" w:space="0" w:color="auto"/>
                    <w:bottom w:val="single" w:sz="4" w:space="0" w:color="auto"/>
                    <w:right w:val="single" w:sz="4" w:space="0" w:color="auto"/>
                  </w:tcBorders>
                  <w:vAlign w:val="center"/>
                  <w:hideMark/>
                </w:tcPr>
                <w:p w14:paraId="6522ED53" w14:textId="37582FB9" w:rsidR="00F94F20" w:rsidRPr="00555CD1" w:rsidRDefault="00F94F20">
                  <w:pPr>
                    <w:jc w:val="cente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7F77D98" w14:textId="77777777" w:rsidR="00F94F20" w:rsidRPr="00555CD1" w:rsidRDefault="00F94F20">
                  <w:pPr>
                    <w:jc w:val="center"/>
                    <w:rPr>
                      <w:rFonts w:ascii="Arial" w:hAnsi="Arial" w:cs="Arial"/>
                      <w:sz w:val="18"/>
                      <w:szCs w:val="18"/>
                    </w:rPr>
                  </w:pPr>
                </w:p>
              </w:tc>
            </w:tr>
            <w:tr w:rsidR="00BE7C1E" w:rsidRPr="00555CD1" w14:paraId="168AC9D0" w14:textId="77777777" w:rsidTr="002D7520">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84DA37C" w14:textId="77777777" w:rsidR="00F94F20" w:rsidRPr="00555CD1" w:rsidRDefault="00584A15">
                  <w:pPr>
                    <w:rPr>
                      <w:rFonts w:ascii="Arial" w:hAnsi="Arial" w:cs="Arial"/>
                      <w:sz w:val="18"/>
                      <w:szCs w:val="18"/>
                      <w:lang w:val="en-US"/>
                    </w:rPr>
                  </w:pPr>
                  <w:r w:rsidRPr="00555CD1">
                    <w:rPr>
                      <w:rFonts w:ascii="Arial" w:hAnsi="Arial" w:cs="Arial"/>
                      <w:sz w:val="18"/>
                      <w:szCs w:val="18"/>
                      <w:lang w:val="en-US"/>
                    </w:rPr>
                    <w:t>Risk of bias (quality) assessment</w:t>
                  </w:r>
                </w:p>
              </w:tc>
              <w:tc>
                <w:tcPr>
                  <w:tcW w:w="0" w:type="auto"/>
                  <w:tcBorders>
                    <w:top w:val="single" w:sz="4" w:space="0" w:color="auto"/>
                    <w:left w:val="single" w:sz="4" w:space="0" w:color="auto"/>
                    <w:bottom w:val="single" w:sz="4" w:space="0" w:color="auto"/>
                    <w:right w:val="single" w:sz="4" w:space="0" w:color="auto"/>
                  </w:tcBorders>
                  <w:vAlign w:val="center"/>
                  <w:hideMark/>
                </w:tcPr>
                <w:p w14:paraId="5585D28B" w14:textId="631F0037" w:rsidR="00F94F20" w:rsidRPr="00555CD1" w:rsidRDefault="00F94F20">
                  <w:pPr>
                    <w:jc w:val="center"/>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9EAFA23" w14:textId="77777777" w:rsidR="00F94F20" w:rsidRPr="00555CD1" w:rsidRDefault="00F94F20">
                  <w:pPr>
                    <w:jc w:val="center"/>
                    <w:rPr>
                      <w:rFonts w:ascii="Arial" w:hAnsi="Arial" w:cs="Arial"/>
                      <w:sz w:val="18"/>
                      <w:szCs w:val="18"/>
                      <w:lang w:val="en-US"/>
                    </w:rPr>
                  </w:pPr>
                </w:p>
              </w:tc>
            </w:tr>
            <w:tr w:rsidR="00BE7C1E" w:rsidRPr="00555CD1" w14:paraId="044D4A61" w14:textId="77777777" w:rsidTr="002D7520">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56CF3C5" w14:textId="77777777" w:rsidR="00F94F20" w:rsidRPr="00555CD1" w:rsidRDefault="00584A15">
                  <w:pPr>
                    <w:rPr>
                      <w:rFonts w:ascii="Arial" w:hAnsi="Arial" w:cs="Arial"/>
                      <w:sz w:val="18"/>
                      <w:szCs w:val="18"/>
                    </w:rPr>
                  </w:pPr>
                  <w:r w:rsidRPr="00555CD1">
                    <w:rPr>
                      <w:rFonts w:ascii="Arial" w:hAnsi="Arial" w:cs="Arial"/>
                      <w:sz w:val="18"/>
                      <w:szCs w:val="18"/>
                    </w:rPr>
                    <w:t>Data analysis</w:t>
                  </w:r>
                </w:p>
              </w:tc>
              <w:tc>
                <w:tcPr>
                  <w:tcW w:w="0" w:type="auto"/>
                  <w:tcBorders>
                    <w:top w:val="single" w:sz="4" w:space="0" w:color="auto"/>
                    <w:left w:val="single" w:sz="4" w:space="0" w:color="auto"/>
                    <w:bottom w:val="single" w:sz="4" w:space="0" w:color="auto"/>
                    <w:right w:val="single" w:sz="4" w:space="0" w:color="auto"/>
                  </w:tcBorders>
                  <w:vAlign w:val="center"/>
                  <w:hideMark/>
                </w:tcPr>
                <w:p w14:paraId="1FD0CA26" w14:textId="48FE696B" w:rsidR="00F94F20" w:rsidRPr="00555CD1" w:rsidRDefault="00F94F20">
                  <w:pPr>
                    <w:jc w:val="cente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7E7D7C4" w14:textId="77777777" w:rsidR="00F94F20" w:rsidRPr="00555CD1" w:rsidRDefault="00F94F20">
                  <w:pPr>
                    <w:jc w:val="center"/>
                    <w:rPr>
                      <w:rFonts w:ascii="Arial" w:hAnsi="Arial" w:cs="Arial"/>
                      <w:sz w:val="18"/>
                      <w:szCs w:val="18"/>
                    </w:rPr>
                  </w:pPr>
                </w:p>
              </w:tc>
            </w:tr>
          </w:tbl>
          <w:p w14:paraId="242B2C5A" w14:textId="77777777" w:rsidR="00F94F20" w:rsidRPr="00555CD1" w:rsidRDefault="00F94F20">
            <w:pPr>
              <w:rPr>
                <w:rFonts w:ascii="Arial" w:hAnsi="Arial" w:cs="Arial"/>
                <w:sz w:val="18"/>
                <w:szCs w:val="18"/>
              </w:rPr>
            </w:pPr>
          </w:p>
        </w:tc>
      </w:tr>
      <w:tr w:rsidR="00BE7C1E" w:rsidRPr="00555CD1" w14:paraId="636107E1" w14:textId="77777777" w:rsidTr="0040735C">
        <w:trPr>
          <w:tblCellSpacing w:w="0" w:type="dxa"/>
        </w:trPr>
        <w:tc>
          <w:tcPr>
            <w:tcW w:w="175" w:type="pct"/>
            <w:hideMark/>
          </w:tcPr>
          <w:p w14:paraId="74F50DA8" w14:textId="77777777" w:rsidR="00F94F20" w:rsidRPr="00555CD1" w:rsidRDefault="00584A15">
            <w:pPr>
              <w:rPr>
                <w:rFonts w:ascii="Arial" w:hAnsi="Arial" w:cs="Arial"/>
                <w:sz w:val="18"/>
                <w:szCs w:val="18"/>
              </w:rPr>
            </w:pPr>
            <w:r w:rsidRPr="00555CD1">
              <w:rPr>
                <w:rFonts w:ascii="Arial" w:hAnsi="Arial" w:cs="Arial"/>
                <w:sz w:val="18"/>
                <w:szCs w:val="18"/>
              </w:rPr>
              <w:t> </w:t>
            </w:r>
          </w:p>
        </w:tc>
        <w:tc>
          <w:tcPr>
            <w:tcW w:w="4825" w:type="pct"/>
            <w:gridSpan w:val="2"/>
            <w:hideMark/>
          </w:tcPr>
          <w:p w14:paraId="7819D213" w14:textId="77777777" w:rsidR="00F94F20" w:rsidRPr="00555CD1" w:rsidRDefault="00584A15">
            <w:pPr>
              <w:pStyle w:val="Heading2"/>
              <w:rPr>
                <w:rFonts w:ascii="Arial" w:hAnsi="Arial" w:cs="Arial"/>
                <w:color w:val="auto"/>
                <w:lang w:val="en-US"/>
              </w:rPr>
            </w:pPr>
            <w:r w:rsidRPr="00555CD1">
              <w:rPr>
                <w:rFonts w:ascii="Arial" w:hAnsi="Arial" w:cs="Arial"/>
                <w:color w:val="auto"/>
                <w:lang w:val="en-US"/>
              </w:rPr>
              <w:t>Provide any other relevant information about the stage of the review here.</w:t>
            </w:r>
          </w:p>
          <w:p w14:paraId="119D2069" w14:textId="77777777" w:rsidR="00F35420" w:rsidRPr="00555CD1" w:rsidRDefault="00F35420">
            <w:pPr>
              <w:pStyle w:val="Heading2"/>
              <w:rPr>
                <w:rFonts w:ascii="Arial" w:hAnsi="Arial" w:cs="Arial"/>
                <w:color w:val="FF0000"/>
                <w:lang w:val="en-US"/>
              </w:rPr>
            </w:pPr>
          </w:p>
          <w:p w14:paraId="53F11936" w14:textId="77777777" w:rsidR="00F35420" w:rsidRPr="00555CD1" w:rsidRDefault="00F35420">
            <w:pPr>
              <w:pStyle w:val="Heading2"/>
              <w:rPr>
                <w:rFonts w:ascii="Arial" w:hAnsi="Arial" w:cs="Arial"/>
                <w:color w:val="auto"/>
                <w:lang w:val="en-US"/>
              </w:rPr>
            </w:pPr>
          </w:p>
        </w:tc>
      </w:tr>
      <w:tr w:rsidR="00BE7C1E" w:rsidRPr="00555CD1" w14:paraId="484BDBA9" w14:textId="77777777" w:rsidTr="0040735C">
        <w:trPr>
          <w:gridAfter w:val="1"/>
          <w:wAfter w:w="40" w:type="pct"/>
          <w:tblCellSpacing w:w="0" w:type="dxa"/>
        </w:trPr>
        <w:tc>
          <w:tcPr>
            <w:tcW w:w="4960" w:type="pct"/>
            <w:gridSpan w:val="2"/>
            <w:hideMark/>
          </w:tcPr>
          <w:p w14:paraId="1C7825B9" w14:textId="77777777" w:rsidR="00F94F20" w:rsidRPr="00555CD1" w:rsidRDefault="00584A15">
            <w:pPr>
              <w:rPr>
                <w:rFonts w:ascii="Arial" w:hAnsi="Arial" w:cs="Arial"/>
                <w:sz w:val="18"/>
                <w:szCs w:val="18"/>
              </w:rPr>
            </w:pPr>
            <w:r w:rsidRPr="00555CD1">
              <w:rPr>
                <w:rStyle w:val="title1"/>
                <w:rFonts w:ascii="Arial" w:hAnsi="Arial" w:cs="Arial"/>
                <w:color w:val="auto"/>
                <w:sz w:val="18"/>
                <w:szCs w:val="18"/>
              </w:rPr>
              <w:t>Review team details</w:t>
            </w:r>
          </w:p>
        </w:tc>
      </w:tr>
      <w:tr w:rsidR="00BE7C1E" w:rsidRPr="00555CD1" w14:paraId="256E00C9" w14:textId="77777777" w:rsidTr="0040735C">
        <w:trPr>
          <w:tblCellSpacing w:w="0" w:type="dxa"/>
        </w:trPr>
        <w:tc>
          <w:tcPr>
            <w:tcW w:w="175" w:type="pct"/>
            <w:hideMark/>
          </w:tcPr>
          <w:p w14:paraId="2136B7BD"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6</w:t>
            </w:r>
          </w:p>
        </w:tc>
        <w:tc>
          <w:tcPr>
            <w:tcW w:w="4825" w:type="pct"/>
            <w:gridSpan w:val="2"/>
            <w:hideMark/>
          </w:tcPr>
          <w:p w14:paraId="4B33A33A"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Named contact</w:t>
            </w:r>
          </w:p>
          <w:p w14:paraId="19924363" w14:textId="77777777" w:rsidR="002D7520" w:rsidRPr="00555CD1" w:rsidRDefault="007022BB" w:rsidP="007022BB">
            <w:pPr>
              <w:pStyle w:val="Heading2"/>
              <w:rPr>
                <w:rFonts w:ascii="Arial" w:hAnsi="Arial" w:cs="Arial"/>
                <w:color w:val="auto"/>
              </w:rPr>
            </w:pPr>
            <w:r w:rsidRPr="00555CD1">
              <w:rPr>
                <w:rFonts w:ascii="Arial" w:hAnsi="Arial" w:cs="Arial"/>
                <w:color w:val="auto"/>
              </w:rPr>
              <w:t>Jatin Naidu</w:t>
            </w:r>
          </w:p>
          <w:p w14:paraId="04149A3E" w14:textId="4F8AC41C" w:rsidR="007022BB" w:rsidRPr="00555CD1" w:rsidRDefault="007022BB" w:rsidP="007022BB">
            <w:pPr>
              <w:pStyle w:val="Heading2"/>
              <w:rPr>
                <w:rFonts w:ascii="Arial" w:hAnsi="Arial" w:cs="Arial"/>
                <w:color w:val="auto"/>
              </w:rPr>
            </w:pPr>
          </w:p>
        </w:tc>
      </w:tr>
      <w:tr w:rsidR="00BE7C1E" w:rsidRPr="00555CD1" w14:paraId="06BC2C2F" w14:textId="77777777" w:rsidTr="0040735C">
        <w:trPr>
          <w:tblCellSpacing w:w="0" w:type="dxa"/>
        </w:trPr>
        <w:tc>
          <w:tcPr>
            <w:tcW w:w="175" w:type="pct"/>
            <w:hideMark/>
          </w:tcPr>
          <w:p w14:paraId="0820E4B5"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7</w:t>
            </w:r>
          </w:p>
        </w:tc>
        <w:tc>
          <w:tcPr>
            <w:tcW w:w="4825" w:type="pct"/>
            <w:gridSpan w:val="2"/>
            <w:hideMark/>
          </w:tcPr>
          <w:p w14:paraId="70F2A461"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Named contact email</w:t>
            </w:r>
          </w:p>
          <w:p w14:paraId="27991906" w14:textId="580B6C87" w:rsidR="00F94F20" w:rsidRPr="00555CD1" w:rsidRDefault="007022BB">
            <w:pPr>
              <w:pStyle w:val="Heading2"/>
              <w:rPr>
                <w:rFonts w:ascii="Arial" w:hAnsi="Arial" w:cs="Arial"/>
                <w:color w:val="auto"/>
                <w:lang w:val="en-US"/>
              </w:rPr>
            </w:pPr>
            <w:r w:rsidRPr="00555CD1">
              <w:rPr>
                <w:rFonts w:ascii="Arial" w:hAnsi="Arial" w:cs="Arial"/>
                <w:color w:val="auto"/>
                <w:lang w:val="en-US"/>
              </w:rPr>
              <w:t>Jatin.naidu.20@ucl.ac.uk</w:t>
            </w:r>
          </w:p>
          <w:p w14:paraId="08B79AD9" w14:textId="77777777" w:rsidR="002D7520" w:rsidRPr="00555CD1" w:rsidRDefault="002D7520" w:rsidP="00197C3A">
            <w:pPr>
              <w:pStyle w:val="printed"/>
              <w:rPr>
                <w:rFonts w:ascii="Arial" w:hAnsi="Arial" w:cs="Arial"/>
                <w:color w:val="auto"/>
              </w:rPr>
            </w:pPr>
          </w:p>
        </w:tc>
      </w:tr>
      <w:tr w:rsidR="00BE7C1E" w:rsidRPr="00555CD1" w14:paraId="2C03E8E8" w14:textId="77777777" w:rsidTr="0040735C">
        <w:trPr>
          <w:tblCellSpacing w:w="0" w:type="dxa"/>
        </w:trPr>
        <w:tc>
          <w:tcPr>
            <w:tcW w:w="175" w:type="pct"/>
            <w:hideMark/>
          </w:tcPr>
          <w:p w14:paraId="7BF7C722"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8</w:t>
            </w:r>
          </w:p>
        </w:tc>
        <w:tc>
          <w:tcPr>
            <w:tcW w:w="4825" w:type="pct"/>
            <w:gridSpan w:val="2"/>
            <w:hideMark/>
          </w:tcPr>
          <w:p w14:paraId="6B9F6F2A"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Named contact address</w:t>
            </w:r>
          </w:p>
          <w:p w14:paraId="5E789C5C" w14:textId="230A6395" w:rsidR="00F94F20" w:rsidRPr="00555CD1" w:rsidRDefault="00197C3A">
            <w:pPr>
              <w:pStyle w:val="Heading2"/>
              <w:rPr>
                <w:rFonts w:ascii="Arial" w:hAnsi="Arial" w:cs="Arial"/>
                <w:color w:val="auto"/>
                <w:lang w:val="en-US"/>
              </w:rPr>
            </w:pPr>
            <w:r w:rsidRPr="00555CD1">
              <w:rPr>
                <w:rFonts w:ascii="Arial" w:hAnsi="Arial" w:cs="Arial"/>
                <w:color w:val="auto"/>
                <w:lang w:val="en-US"/>
              </w:rPr>
              <w:t>74 Huntley Street, London, WC1E 6DE</w:t>
            </w:r>
          </w:p>
          <w:p w14:paraId="1F84281F" w14:textId="77777777" w:rsidR="00F94F20" w:rsidRPr="00555CD1" w:rsidRDefault="00F94F20" w:rsidP="00625652">
            <w:pPr>
              <w:rPr>
                <w:rFonts w:ascii="Arial" w:hAnsi="Arial" w:cs="Arial"/>
                <w:sz w:val="18"/>
                <w:szCs w:val="18"/>
              </w:rPr>
            </w:pPr>
          </w:p>
        </w:tc>
      </w:tr>
      <w:tr w:rsidR="00BE7C1E" w:rsidRPr="00555CD1" w14:paraId="64D45B89" w14:textId="77777777" w:rsidTr="0040735C">
        <w:trPr>
          <w:tblCellSpacing w:w="0" w:type="dxa"/>
        </w:trPr>
        <w:tc>
          <w:tcPr>
            <w:tcW w:w="175" w:type="pct"/>
            <w:hideMark/>
          </w:tcPr>
          <w:p w14:paraId="2D0AD63D"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9</w:t>
            </w:r>
          </w:p>
        </w:tc>
        <w:tc>
          <w:tcPr>
            <w:tcW w:w="4825" w:type="pct"/>
            <w:gridSpan w:val="2"/>
            <w:hideMark/>
          </w:tcPr>
          <w:p w14:paraId="13C9A05B" w14:textId="77777777" w:rsidR="00F94F20" w:rsidRPr="00555CD1" w:rsidRDefault="00584A15">
            <w:pPr>
              <w:pStyle w:val="Heading1"/>
              <w:rPr>
                <w:rFonts w:ascii="Arial" w:hAnsi="Arial" w:cs="Arial"/>
                <w:color w:val="000000" w:themeColor="text1"/>
                <w:sz w:val="18"/>
                <w:szCs w:val="18"/>
                <w:lang w:val="en-US"/>
              </w:rPr>
            </w:pPr>
            <w:r w:rsidRPr="00555CD1">
              <w:rPr>
                <w:rFonts w:ascii="Arial" w:hAnsi="Arial" w:cs="Arial"/>
                <w:color w:val="000000" w:themeColor="text1"/>
                <w:sz w:val="18"/>
                <w:szCs w:val="18"/>
                <w:lang w:val="en-US"/>
              </w:rPr>
              <w:t>Named contact phone number</w:t>
            </w:r>
          </w:p>
          <w:p w14:paraId="1F868739" w14:textId="32AA981A" w:rsidR="002D7520" w:rsidRPr="00555CD1" w:rsidRDefault="00625652">
            <w:pPr>
              <w:pStyle w:val="printed"/>
              <w:rPr>
                <w:rFonts w:ascii="Arial" w:hAnsi="Arial" w:cs="Arial"/>
                <w:color w:val="000000" w:themeColor="text1"/>
              </w:rPr>
            </w:pPr>
            <w:r w:rsidRPr="00555CD1">
              <w:rPr>
                <w:rFonts w:ascii="Arial" w:hAnsi="Arial" w:cs="Arial"/>
                <w:color w:val="000000" w:themeColor="text1"/>
              </w:rPr>
              <w:t>+44 (0) 7484844409</w:t>
            </w:r>
          </w:p>
          <w:p w14:paraId="06FE4CC8" w14:textId="5599EAB2" w:rsidR="00F94F20" w:rsidRPr="00555CD1" w:rsidRDefault="00F94F20">
            <w:pPr>
              <w:pStyle w:val="printed"/>
              <w:rPr>
                <w:rFonts w:ascii="Arial" w:hAnsi="Arial" w:cs="Arial"/>
                <w:color w:val="auto"/>
              </w:rPr>
            </w:pPr>
          </w:p>
        </w:tc>
      </w:tr>
      <w:tr w:rsidR="00BE7C1E" w:rsidRPr="00555CD1" w14:paraId="4C374F72" w14:textId="77777777" w:rsidTr="0040735C">
        <w:trPr>
          <w:tblCellSpacing w:w="0" w:type="dxa"/>
        </w:trPr>
        <w:tc>
          <w:tcPr>
            <w:tcW w:w="175" w:type="pct"/>
            <w:hideMark/>
          </w:tcPr>
          <w:p w14:paraId="41C89087"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10</w:t>
            </w:r>
          </w:p>
        </w:tc>
        <w:tc>
          <w:tcPr>
            <w:tcW w:w="4825" w:type="pct"/>
            <w:gridSpan w:val="2"/>
            <w:hideMark/>
          </w:tcPr>
          <w:p w14:paraId="465D6B40"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Organisational affiliation of the review</w:t>
            </w:r>
          </w:p>
          <w:p w14:paraId="54A2C506" w14:textId="6031EC60" w:rsidR="00B07C34" w:rsidRPr="00555CD1" w:rsidRDefault="002A10A6">
            <w:pPr>
              <w:pStyle w:val="Heading2"/>
              <w:rPr>
                <w:rFonts w:ascii="Arial" w:hAnsi="Arial" w:cs="Arial"/>
                <w:color w:val="auto"/>
                <w:lang w:val="en-US"/>
              </w:rPr>
            </w:pPr>
            <w:r w:rsidRPr="00555CD1">
              <w:rPr>
                <w:rFonts w:ascii="Arial" w:hAnsi="Arial" w:cs="Arial"/>
                <w:color w:val="auto"/>
                <w:lang w:val="en-US"/>
              </w:rPr>
              <w:t>University College London</w:t>
            </w:r>
          </w:p>
          <w:p w14:paraId="15788948" w14:textId="764600BA" w:rsidR="00F94F20" w:rsidRPr="00555CD1" w:rsidRDefault="00F94F20">
            <w:pPr>
              <w:pStyle w:val="printed"/>
              <w:rPr>
                <w:rFonts w:ascii="Arial" w:hAnsi="Arial" w:cs="Arial"/>
                <w:color w:val="auto"/>
              </w:rPr>
            </w:pPr>
          </w:p>
        </w:tc>
      </w:tr>
      <w:tr w:rsidR="00BE7C1E" w:rsidRPr="00555CD1" w14:paraId="57F0CA8D" w14:textId="77777777" w:rsidTr="0040735C">
        <w:trPr>
          <w:tblCellSpacing w:w="0" w:type="dxa"/>
        </w:trPr>
        <w:tc>
          <w:tcPr>
            <w:tcW w:w="175" w:type="pct"/>
            <w:hideMark/>
          </w:tcPr>
          <w:p w14:paraId="00EF9C6A"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11</w:t>
            </w:r>
          </w:p>
        </w:tc>
        <w:tc>
          <w:tcPr>
            <w:tcW w:w="4825" w:type="pct"/>
            <w:gridSpan w:val="2"/>
            <w:hideMark/>
          </w:tcPr>
          <w:p w14:paraId="03503360"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Review team members and their organisational affiliations</w:t>
            </w:r>
          </w:p>
          <w:p w14:paraId="36CFAB70" w14:textId="2AC19CCA" w:rsidR="00F94F20" w:rsidRPr="00555CD1" w:rsidRDefault="00584A15">
            <w:pPr>
              <w:pStyle w:val="Heading2"/>
              <w:rPr>
                <w:rFonts w:ascii="Arial" w:hAnsi="Arial" w:cs="Arial"/>
                <w:color w:val="auto"/>
                <w:lang w:val="en-US"/>
              </w:rPr>
            </w:pPr>
            <w:del w:id="9" w:author="Naidu, Jatin" w:date="2023-02-24T12:53:00Z">
              <w:r w:rsidRPr="00555CD1" w:rsidDel="0040735C">
                <w:rPr>
                  <w:rFonts w:ascii="Arial" w:hAnsi="Arial" w:cs="Arial"/>
                  <w:color w:val="auto"/>
                  <w:lang w:val="en-US"/>
                </w:rPr>
                <w:delText>Give the title, first name and last name of all members of the team working directly on the review. Give the organisational affiliations of each member of the review team.</w:delText>
              </w:r>
            </w:del>
          </w:p>
        </w:tc>
      </w:tr>
      <w:tr w:rsidR="00BE7C1E" w:rsidRPr="00555CD1" w14:paraId="319558CD" w14:textId="77777777" w:rsidTr="0040735C">
        <w:trPr>
          <w:tblCellSpacing w:w="0" w:type="dxa"/>
        </w:trPr>
        <w:tc>
          <w:tcPr>
            <w:tcW w:w="175" w:type="pct"/>
            <w:hideMark/>
          </w:tcPr>
          <w:p w14:paraId="4B97732A" w14:textId="77777777" w:rsidR="00F94F20" w:rsidRPr="00555CD1" w:rsidRDefault="00584A15">
            <w:pPr>
              <w:rPr>
                <w:rFonts w:ascii="Arial" w:hAnsi="Arial" w:cs="Arial"/>
                <w:sz w:val="18"/>
                <w:szCs w:val="18"/>
                <w:lang w:val="en-US"/>
              </w:rPr>
            </w:pPr>
            <w:r w:rsidRPr="00555CD1">
              <w:rPr>
                <w:rFonts w:ascii="Arial" w:hAnsi="Arial" w:cs="Arial"/>
                <w:sz w:val="18"/>
                <w:szCs w:val="18"/>
                <w:lang w:val="en-US"/>
              </w:rPr>
              <w:t> </w:t>
            </w:r>
          </w:p>
        </w:tc>
        <w:tc>
          <w:tcPr>
            <w:tcW w:w="4825" w:type="pct"/>
            <w:gridSpan w:val="2"/>
            <w:hideMark/>
          </w:tcPr>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82"/>
              <w:gridCol w:w="1170"/>
              <w:gridCol w:w="1542"/>
              <w:gridCol w:w="4391"/>
            </w:tblGrid>
            <w:tr w:rsidR="001554D6" w:rsidRPr="00555CD1" w14:paraId="3F8BF638" w14:textId="77777777" w:rsidTr="009B079E">
              <w:trPr>
                <w:divId w:val="1587113659"/>
                <w:tblCellSpacing w:w="0" w:type="dxa"/>
              </w:trPr>
              <w:tc>
                <w:tcPr>
                  <w:tcW w:w="1407" w:type="pct"/>
                  <w:vAlign w:val="center"/>
                  <w:hideMark/>
                </w:tcPr>
                <w:p w14:paraId="0C29FA56" w14:textId="77777777" w:rsidR="00F94F20" w:rsidRPr="00555CD1" w:rsidRDefault="00584A15" w:rsidP="009B079E">
                  <w:pPr>
                    <w:jc w:val="center"/>
                    <w:rPr>
                      <w:rFonts w:ascii="Arial" w:hAnsi="Arial" w:cs="Arial"/>
                      <w:b/>
                      <w:sz w:val="18"/>
                      <w:szCs w:val="18"/>
                    </w:rPr>
                  </w:pPr>
                  <w:r w:rsidRPr="00555CD1">
                    <w:rPr>
                      <w:rFonts w:ascii="Arial" w:hAnsi="Arial" w:cs="Arial"/>
                      <w:b/>
                      <w:sz w:val="18"/>
                      <w:szCs w:val="18"/>
                    </w:rPr>
                    <w:t>Title</w:t>
                  </w:r>
                </w:p>
              </w:tc>
              <w:tc>
                <w:tcPr>
                  <w:tcW w:w="592" w:type="pct"/>
                  <w:vAlign w:val="center"/>
                  <w:hideMark/>
                </w:tcPr>
                <w:p w14:paraId="4175742F" w14:textId="77777777" w:rsidR="00F94F20" w:rsidRPr="00555CD1" w:rsidRDefault="00584A15" w:rsidP="009B079E">
                  <w:pPr>
                    <w:jc w:val="center"/>
                    <w:rPr>
                      <w:rFonts w:ascii="Arial" w:hAnsi="Arial" w:cs="Arial"/>
                      <w:b/>
                      <w:sz w:val="18"/>
                      <w:szCs w:val="18"/>
                    </w:rPr>
                  </w:pPr>
                  <w:r w:rsidRPr="00555CD1">
                    <w:rPr>
                      <w:rFonts w:ascii="Arial" w:hAnsi="Arial" w:cs="Arial"/>
                      <w:b/>
                      <w:sz w:val="18"/>
                      <w:szCs w:val="18"/>
                    </w:rPr>
                    <w:t>First name</w:t>
                  </w:r>
                </w:p>
              </w:tc>
              <w:tc>
                <w:tcPr>
                  <w:tcW w:w="780" w:type="pct"/>
                  <w:vAlign w:val="center"/>
                  <w:hideMark/>
                </w:tcPr>
                <w:p w14:paraId="51F6F8BA" w14:textId="77777777" w:rsidR="00F94F20" w:rsidRPr="00555CD1" w:rsidRDefault="00584A15" w:rsidP="009B079E">
                  <w:pPr>
                    <w:jc w:val="center"/>
                    <w:rPr>
                      <w:rFonts w:ascii="Arial" w:hAnsi="Arial" w:cs="Arial"/>
                      <w:b/>
                      <w:sz w:val="18"/>
                      <w:szCs w:val="18"/>
                    </w:rPr>
                  </w:pPr>
                  <w:r w:rsidRPr="00555CD1">
                    <w:rPr>
                      <w:rFonts w:ascii="Arial" w:hAnsi="Arial" w:cs="Arial"/>
                      <w:b/>
                      <w:sz w:val="18"/>
                      <w:szCs w:val="18"/>
                    </w:rPr>
                    <w:t>Last name</w:t>
                  </w:r>
                </w:p>
              </w:tc>
              <w:tc>
                <w:tcPr>
                  <w:tcW w:w="2221" w:type="pct"/>
                  <w:vAlign w:val="center"/>
                  <w:hideMark/>
                </w:tcPr>
                <w:p w14:paraId="0AB0E69E" w14:textId="77777777" w:rsidR="00F94F20" w:rsidRPr="00555CD1" w:rsidRDefault="00584A15" w:rsidP="009B079E">
                  <w:pPr>
                    <w:jc w:val="center"/>
                    <w:rPr>
                      <w:rFonts w:ascii="Arial" w:hAnsi="Arial" w:cs="Arial"/>
                      <w:b/>
                      <w:sz w:val="18"/>
                      <w:szCs w:val="18"/>
                    </w:rPr>
                  </w:pPr>
                  <w:r w:rsidRPr="00555CD1">
                    <w:rPr>
                      <w:rFonts w:ascii="Arial" w:hAnsi="Arial" w:cs="Arial"/>
                      <w:b/>
                      <w:sz w:val="18"/>
                      <w:szCs w:val="18"/>
                    </w:rPr>
                    <w:t>Affiliation</w:t>
                  </w:r>
                </w:p>
              </w:tc>
            </w:tr>
            <w:tr w:rsidR="001554D6" w:rsidRPr="00555CD1" w14:paraId="5700A11A" w14:textId="77777777" w:rsidTr="009B079E">
              <w:trPr>
                <w:divId w:val="1587113659"/>
                <w:tblCellSpacing w:w="0" w:type="dxa"/>
              </w:trPr>
              <w:tc>
                <w:tcPr>
                  <w:tcW w:w="1407" w:type="pct"/>
                </w:tcPr>
                <w:p w14:paraId="77718C5F" w14:textId="6EA9E7E8" w:rsidR="00B07C34" w:rsidRPr="00555CD1" w:rsidRDefault="00750335" w:rsidP="00E9544C">
                  <w:pPr>
                    <w:jc w:val="center"/>
                    <w:rPr>
                      <w:rFonts w:ascii="Arial" w:hAnsi="Arial" w:cs="Arial"/>
                      <w:color w:val="000000" w:themeColor="text1"/>
                      <w:sz w:val="18"/>
                      <w:szCs w:val="18"/>
                    </w:rPr>
                  </w:pPr>
                  <w:r w:rsidRPr="00555CD1">
                    <w:rPr>
                      <w:rFonts w:ascii="Arial" w:hAnsi="Arial" w:cs="Arial"/>
                      <w:color w:val="000000" w:themeColor="text1"/>
                      <w:sz w:val="18"/>
                      <w:szCs w:val="18"/>
                    </w:rPr>
                    <w:t>Mr</w:t>
                  </w:r>
                  <w:r w:rsidR="007142AA" w:rsidRPr="00555CD1">
                    <w:rPr>
                      <w:rFonts w:ascii="Arial" w:hAnsi="Arial" w:cs="Arial"/>
                      <w:color w:val="000000" w:themeColor="text1"/>
                      <w:sz w:val="18"/>
                      <w:szCs w:val="18"/>
                    </w:rPr>
                    <w:t>.</w:t>
                  </w:r>
                </w:p>
              </w:tc>
              <w:tc>
                <w:tcPr>
                  <w:tcW w:w="592" w:type="pct"/>
                </w:tcPr>
                <w:p w14:paraId="5A230408" w14:textId="56EE58F8" w:rsidR="00265E9E" w:rsidRPr="00555CD1" w:rsidRDefault="00E9544C" w:rsidP="00E9544C">
                  <w:pPr>
                    <w:jc w:val="center"/>
                    <w:rPr>
                      <w:rFonts w:ascii="Arial" w:hAnsi="Arial" w:cs="Arial"/>
                      <w:color w:val="000000" w:themeColor="text1"/>
                      <w:sz w:val="18"/>
                      <w:szCs w:val="18"/>
                    </w:rPr>
                  </w:pPr>
                  <w:r w:rsidRPr="00555CD1">
                    <w:rPr>
                      <w:rFonts w:ascii="Arial" w:hAnsi="Arial" w:cs="Arial"/>
                      <w:color w:val="000000" w:themeColor="text1"/>
                      <w:sz w:val="18"/>
                      <w:szCs w:val="18"/>
                    </w:rPr>
                    <w:t>Jatin</w:t>
                  </w:r>
                </w:p>
              </w:tc>
              <w:tc>
                <w:tcPr>
                  <w:tcW w:w="780" w:type="pct"/>
                </w:tcPr>
                <w:p w14:paraId="0C5E99ED" w14:textId="7E6577F6" w:rsidR="00265E9E" w:rsidRPr="00555CD1" w:rsidRDefault="00E9544C" w:rsidP="00E9544C">
                  <w:pPr>
                    <w:jc w:val="center"/>
                    <w:rPr>
                      <w:rFonts w:ascii="Arial" w:hAnsi="Arial" w:cs="Arial"/>
                      <w:color w:val="000000" w:themeColor="text1"/>
                      <w:sz w:val="18"/>
                      <w:szCs w:val="18"/>
                    </w:rPr>
                  </w:pPr>
                  <w:r w:rsidRPr="00555CD1">
                    <w:rPr>
                      <w:rFonts w:ascii="Arial" w:hAnsi="Arial" w:cs="Arial"/>
                      <w:color w:val="000000" w:themeColor="text1"/>
                      <w:sz w:val="18"/>
                      <w:szCs w:val="18"/>
                    </w:rPr>
                    <w:t>Naidu</w:t>
                  </w:r>
                </w:p>
              </w:tc>
              <w:tc>
                <w:tcPr>
                  <w:tcW w:w="0" w:type="auto"/>
                </w:tcPr>
                <w:p w14:paraId="2443C59B" w14:textId="28556119" w:rsidR="009B079E" w:rsidRPr="00555CD1" w:rsidRDefault="00691337" w:rsidP="00E9544C">
                  <w:pPr>
                    <w:jc w:val="center"/>
                    <w:rPr>
                      <w:rFonts w:ascii="Arial" w:hAnsi="Arial" w:cs="Arial"/>
                      <w:color w:val="000000" w:themeColor="text1"/>
                      <w:sz w:val="18"/>
                      <w:szCs w:val="18"/>
                      <w:lang w:val="en-US"/>
                    </w:rPr>
                  </w:pPr>
                  <w:r w:rsidRPr="00555CD1">
                    <w:rPr>
                      <w:rFonts w:ascii="Arial" w:hAnsi="Arial" w:cs="Arial"/>
                      <w:color w:val="000000" w:themeColor="text1"/>
                      <w:sz w:val="18"/>
                      <w:szCs w:val="18"/>
                      <w:lang w:val="en-US"/>
                    </w:rPr>
                    <w:t>Department of Surgery and Interventional Science, University College London</w:t>
                  </w:r>
                </w:p>
              </w:tc>
            </w:tr>
            <w:tr w:rsidR="002D7520" w:rsidRPr="00555CD1" w14:paraId="027EA43E" w14:textId="77777777" w:rsidTr="009B079E">
              <w:trPr>
                <w:divId w:val="1587113659"/>
                <w:tblCellSpacing w:w="0" w:type="dxa"/>
              </w:trPr>
              <w:tc>
                <w:tcPr>
                  <w:tcW w:w="1407" w:type="pct"/>
                </w:tcPr>
                <w:p w14:paraId="4E313B76" w14:textId="0732A599" w:rsidR="00D35CDE" w:rsidRPr="00555CD1" w:rsidRDefault="00750335" w:rsidP="00E9544C">
                  <w:pPr>
                    <w:jc w:val="center"/>
                    <w:rPr>
                      <w:rFonts w:ascii="Arial" w:hAnsi="Arial" w:cs="Arial"/>
                      <w:color w:val="000000" w:themeColor="text1"/>
                      <w:sz w:val="18"/>
                      <w:szCs w:val="18"/>
                      <w:shd w:val="clear" w:color="auto" w:fill="FFFFFF"/>
                    </w:rPr>
                  </w:pPr>
                  <w:r w:rsidRPr="00555CD1">
                    <w:rPr>
                      <w:rFonts w:ascii="Arial" w:hAnsi="Arial" w:cs="Arial"/>
                      <w:color w:val="000000" w:themeColor="text1"/>
                      <w:sz w:val="18"/>
                      <w:szCs w:val="18"/>
                      <w:shd w:val="clear" w:color="auto" w:fill="FFFFFF"/>
                    </w:rPr>
                    <w:t>Dr</w:t>
                  </w:r>
                  <w:r w:rsidR="007142AA" w:rsidRPr="00555CD1">
                    <w:rPr>
                      <w:rFonts w:ascii="Arial" w:hAnsi="Arial" w:cs="Arial"/>
                      <w:color w:val="000000" w:themeColor="text1"/>
                      <w:sz w:val="18"/>
                      <w:szCs w:val="18"/>
                      <w:shd w:val="clear" w:color="auto" w:fill="FFFFFF"/>
                    </w:rPr>
                    <w:t>.</w:t>
                  </w:r>
                </w:p>
              </w:tc>
              <w:tc>
                <w:tcPr>
                  <w:tcW w:w="592" w:type="pct"/>
                </w:tcPr>
                <w:p w14:paraId="51C2EF9D" w14:textId="307485B3" w:rsidR="002D7520" w:rsidRPr="00555CD1" w:rsidRDefault="009549DE" w:rsidP="00E9544C">
                  <w:pPr>
                    <w:jc w:val="center"/>
                    <w:rPr>
                      <w:rFonts w:ascii="Arial" w:hAnsi="Arial" w:cs="Arial"/>
                      <w:color w:val="000000" w:themeColor="text1"/>
                      <w:sz w:val="18"/>
                      <w:szCs w:val="18"/>
                      <w:shd w:val="clear" w:color="auto" w:fill="FFFFFF"/>
                    </w:rPr>
                  </w:pPr>
                  <w:r>
                    <w:rPr>
                      <w:rFonts w:ascii="Arial" w:hAnsi="Arial" w:cs="Arial"/>
                      <w:color w:val="000000" w:themeColor="text1"/>
                      <w:sz w:val="18"/>
                      <w:szCs w:val="18"/>
                      <w:shd w:val="clear" w:color="auto" w:fill="FFFFFF"/>
                    </w:rPr>
                    <w:t>Jeffrey</w:t>
                  </w:r>
                </w:p>
              </w:tc>
              <w:tc>
                <w:tcPr>
                  <w:tcW w:w="780" w:type="pct"/>
                </w:tcPr>
                <w:p w14:paraId="3E6F3A65" w14:textId="6ABBB119" w:rsidR="002D7520" w:rsidRPr="00555CD1" w:rsidRDefault="00E9544C" w:rsidP="00E9544C">
                  <w:pPr>
                    <w:jc w:val="center"/>
                    <w:rPr>
                      <w:rFonts w:ascii="Arial" w:hAnsi="Arial" w:cs="Arial"/>
                      <w:color w:val="000000" w:themeColor="text1"/>
                      <w:sz w:val="18"/>
                      <w:szCs w:val="18"/>
                      <w:shd w:val="clear" w:color="auto" w:fill="FFFFFF"/>
                    </w:rPr>
                  </w:pPr>
                  <w:r w:rsidRPr="00555CD1">
                    <w:rPr>
                      <w:rFonts w:ascii="Arial" w:hAnsi="Arial" w:cs="Arial"/>
                      <w:color w:val="000000" w:themeColor="text1"/>
                      <w:sz w:val="18"/>
                      <w:szCs w:val="18"/>
                      <w:shd w:val="clear" w:color="auto" w:fill="FFFFFF"/>
                    </w:rPr>
                    <w:t>Leung</w:t>
                  </w:r>
                </w:p>
              </w:tc>
              <w:tc>
                <w:tcPr>
                  <w:tcW w:w="0" w:type="auto"/>
                </w:tcPr>
                <w:p w14:paraId="4C1FFECC" w14:textId="55FFDFFD" w:rsidR="009B079E" w:rsidRPr="00555CD1" w:rsidRDefault="00691337" w:rsidP="00E9544C">
                  <w:pPr>
                    <w:pStyle w:val="xmsonormal"/>
                    <w:shd w:val="clear" w:color="auto" w:fill="FFFFFF"/>
                    <w:spacing w:before="0" w:beforeAutospacing="0" w:after="0" w:afterAutospacing="0"/>
                    <w:jc w:val="center"/>
                    <w:rPr>
                      <w:rFonts w:ascii="Arial" w:hAnsi="Arial" w:cs="Arial"/>
                      <w:color w:val="000000" w:themeColor="text1"/>
                      <w:sz w:val="18"/>
                      <w:szCs w:val="18"/>
                    </w:rPr>
                  </w:pPr>
                  <w:r w:rsidRPr="00555CD1">
                    <w:rPr>
                      <w:rFonts w:ascii="Arial" w:hAnsi="Arial" w:cs="Arial"/>
                      <w:color w:val="000000" w:themeColor="text1"/>
                      <w:sz w:val="18"/>
                      <w:szCs w:val="18"/>
                    </w:rPr>
                    <w:t>Department of Surgical Biotechnology, University College London</w:t>
                  </w:r>
                </w:p>
              </w:tc>
            </w:tr>
            <w:tr w:rsidR="00AB43AD" w:rsidRPr="00555CD1" w14:paraId="5AD64F86" w14:textId="77777777" w:rsidTr="009B079E">
              <w:trPr>
                <w:divId w:val="1587113659"/>
                <w:tblCellSpacing w:w="0" w:type="dxa"/>
              </w:trPr>
              <w:tc>
                <w:tcPr>
                  <w:tcW w:w="1407" w:type="pct"/>
                </w:tcPr>
                <w:p w14:paraId="4F6F809D" w14:textId="3D078ADD" w:rsidR="00AB43AD" w:rsidRPr="00555CD1" w:rsidRDefault="00750335" w:rsidP="00E9544C">
                  <w:pPr>
                    <w:jc w:val="center"/>
                    <w:rPr>
                      <w:rFonts w:ascii="Arial" w:hAnsi="Arial" w:cs="Arial"/>
                      <w:color w:val="000000" w:themeColor="text1"/>
                      <w:sz w:val="18"/>
                      <w:szCs w:val="18"/>
                      <w:shd w:val="clear" w:color="auto" w:fill="FFFFFF"/>
                    </w:rPr>
                  </w:pPr>
                  <w:r w:rsidRPr="00555CD1">
                    <w:rPr>
                      <w:rFonts w:ascii="Arial" w:hAnsi="Arial" w:cs="Arial"/>
                      <w:color w:val="000000" w:themeColor="text1"/>
                      <w:sz w:val="18"/>
                      <w:szCs w:val="18"/>
                      <w:shd w:val="clear" w:color="auto" w:fill="FFFFFF"/>
                    </w:rPr>
                    <w:t>Professor</w:t>
                  </w:r>
                  <w:r w:rsidR="007142AA" w:rsidRPr="00555CD1">
                    <w:rPr>
                      <w:rFonts w:ascii="Arial" w:hAnsi="Arial" w:cs="Arial"/>
                      <w:color w:val="000000" w:themeColor="text1"/>
                      <w:sz w:val="18"/>
                      <w:szCs w:val="18"/>
                      <w:shd w:val="clear" w:color="auto" w:fill="FFFFFF"/>
                    </w:rPr>
                    <w:t>.</w:t>
                  </w:r>
                </w:p>
              </w:tc>
              <w:tc>
                <w:tcPr>
                  <w:tcW w:w="592" w:type="pct"/>
                </w:tcPr>
                <w:p w14:paraId="03A5F9AF" w14:textId="74213AB6" w:rsidR="00AB43AD" w:rsidRPr="00555CD1" w:rsidRDefault="00E9544C" w:rsidP="00E9544C">
                  <w:pPr>
                    <w:jc w:val="center"/>
                    <w:rPr>
                      <w:rFonts w:ascii="Arial" w:hAnsi="Arial" w:cs="Arial"/>
                      <w:color w:val="000000" w:themeColor="text1"/>
                      <w:sz w:val="18"/>
                      <w:szCs w:val="18"/>
                      <w:shd w:val="clear" w:color="auto" w:fill="FFFFFF"/>
                    </w:rPr>
                  </w:pPr>
                  <w:r w:rsidRPr="00555CD1">
                    <w:rPr>
                      <w:rFonts w:ascii="Arial" w:hAnsi="Arial" w:cs="Arial"/>
                      <w:color w:val="000000" w:themeColor="text1"/>
                      <w:sz w:val="18"/>
                      <w:szCs w:val="18"/>
                      <w:shd w:val="clear" w:color="auto" w:fill="FFFFFF"/>
                    </w:rPr>
                    <w:t>Kurinchi</w:t>
                  </w:r>
                </w:p>
              </w:tc>
              <w:tc>
                <w:tcPr>
                  <w:tcW w:w="780" w:type="pct"/>
                </w:tcPr>
                <w:p w14:paraId="11684F3F" w14:textId="2F99BD43" w:rsidR="00AB43AD" w:rsidRPr="00555CD1" w:rsidRDefault="00E9544C" w:rsidP="00E9544C">
                  <w:pPr>
                    <w:jc w:val="center"/>
                    <w:rPr>
                      <w:rFonts w:ascii="Arial" w:hAnsi="Arial" w:cs="Arial"/>
                      <w:color w:val="000000" w:themeColor="text1"/>
                      <w:sz w:val="18"/>
                      <w:szCs w:val="18"/>
                      <w:shd w:val="clear" w:color="auto" w:fill="FFFFFF"/>
                    </w:rPr>
                  </w:pPr>
                  <w:r w:rsidRPr="00555CD1">
                    <w:rPr>
                      <w:rFonts w:ascii="Arial" w:hAnsi="Arial" w:cs="Arial"/>
                      <w:color w:val="000000" w:themeColor="text1"/>
                      <w:sz w:val="18"/>
                      <w:szCs w:val="18"/>
                      <w:shd w:val="clear" w:color="auto" w:fill="FFFFFF"/>
                    </w:rPr>
                    <w:t>Gurusamy</w:t>
                  </w:r>
                </w:p>
              </w:tc>
              <w:tc>
                <w:tcPr>
                  <w:tcW w:w="0" w:type="auto"/>
                </w:tcPr>
                <w:p w14:paraId="69B4DEDA" w14:textId="3D0536C7" w:rsidR="00AB43AD" w:rsidRPr="00555CD1" w:rsidRDefault="00691337" w:rsidP="00E9544C">
                  <w:pPr>
                    <w:pStyle w:val="xmsonormal"/>
                    <w:shd w:val="clear" w:color="auto" w:fill="FFFFFF"/>
                    <w:spacing w:before="0" w:beforeAutospacing="0" w:after="0" w:afterAutospacing="0"/>
                    <w:jc w:val="center"/>
                    <w:rPr>
                      <w:rFonts w:ascii="Arial" w:hAnsi="Arial" w:cs="Arial"/>
                      <w:color w:val="000000" w:themeColor="text1"/>
                      <w:sz w:val="18"/>
                      <w:szCs w:val="18"/>
                    </w:rPr>
                  </w:pPr>
                  <w:r w:rsidRPr="00555CD1">
                    <w:rPr>
                      <w:rFonts w:ascii="Arial" w:hAnsi="Arial" w:cs="Arial"/>
                      <w:color w:val="000000" w:themeColor="text1"/>
                      <w:sz w:val="18"/>
                      <w:szCs w:val="18"/>
                    </w:rPr>
                    <w:t>Department of Surgical Biotechnology, University College London</w:t>
                  </w:r>
                </w:p>
              </w:tc>
            </w:tr>
            <w:tr w:rsidR="002D7520" w:rsidRPr="00555CD1" w14:paraId="00E3AFC7" w14:textId="77777777" w:rsidTr="009B079E">
              <w:trPr>
                <w:divId w:val="1587113659"/>
                <w:tblCellSpacing w:w="0" w:type="dxa"/>
              </w:trPr>
              <w:tc>
                <w:tcPr>
                  <w:tcW w:w="1407" w:type="pct"/>
                </w:tcPr>
                <w:p w14:paraId="6AB5AAF5" w14:textId="5C4212A8" w:rsidR="00D35CDE" w:rsidRPr="00555CD1" w:rsidRDefault="00D35CDE" w:rsidP="00E9544C">
                  <w:pPr>
                    <w:jc w:val="center"/>
                    <w:rPr>
                      <w:rFonts w:ascii="Arial" w:hAnsi="Arial" w:cs="Arial"/>
                      <w:color w:val="FF0000"/>
                      <w:sz w:val="18"/>
                      <w:szCs w:val="18"/>
                      <w:shd w:val="clear" w:color="auto" w:fill="FFFFFF"/>
                    </w:rPr>
                  </w:pPr>
                </w:p>
              </w:tc>
              <w:tc>
                <w:tcPr>
                  <w:tcW w:w="592" w:type="pct"/>
                </w:tcPr>
                <w:p w14:paraId="566C6CB1" w14:textId="77777777" w:rsidR="002D7520" w:rsidRPr="00555CD1" w:rsidRDefault="002D7520" w:rsidP="00E9544C">
                  <w:pPr>
                    <w:jc w:val="center"/>
                    <w:rPr>
                      <w:rFonts w:ascii="Arial" w:hAnsi="Arial" w:cs="Arial"/>
                      <w:color w:val="FF0000"/>
                      <w:sz w:val="18"/>
                      <w:szCs w:val="18"/>
                      <w:shd w:val="clear" w:color="auto" w:fill="FFFFFF"/>
                    </w:rPr>
                  </w:pPr>
                </w:p>
              </w:tc>
              <w:tc>
                <w:tcPr>
                  <w:tcW w:w="780" w:type="pct"/>
                </w:tcPr>
                <w:p w14:paraId="1892AD87" w14:textId="77777777" w:rsidR="002D7520" w:rsidRPr="00555CD1" w:rsidRDefault="002D7520" w:rsidP="00E9544C">
                  <w:pPr>
                    <w:jc w:val="center"/>
                    <w:rPr>
                      <w:rFonts w:ascii="Arial" w:hAnsi="Arial" w:cs="Arial"/>
                      <w:color w:val="FF0000"/>
                      <w:sz w:val="18"/>
                      <w:szCs w:val="18"/>
                      <w:shd w:val="clear" w:color="auto" w:fill="FFFFFF"/>
                    </w:rPr>
                  </w:pPr>
                </w:p>
              </w:tc>
              <w:tc>
                <w:tcPr>
                  <w:tcW w:w="0" w:type="auto"/>
                </w:tcPr>
                <w:p w14:paraId="4E17C4BF" w14:textId="77777777" w:rsidR="002D7520" w:rsidRPr="00555CD1" w:rsidRDefault="002D7520" w:rsidP="00E9544C">
                  <w:pPr>
                    <w:jc w:val="center"/>
                    <w:rPr>
                      <w:rFonts w:ascii="Arial" w:hAnsi="Arial" w:cs="Arial"/>
                      <w:color w:val="FF0000"/>
                      <w:sz w:val="18"/>
                      <w:szCs w:val="18"/>
                    </w:rPr>
                  </w:pPr>
                </w:p>
              </w:tc>
            </w:tr>
            <w:tr w:rsidR="0055040A" w:rsidRPr="00555CD1" w14:paraId="607017CA" w14:textId="77777777" w:rsidTr="009B079E">
              <w:trPr>
                <w:divId w:val="1587113659"/>
                <w:tblCellSpacing w:w="0" w:type="dxa"/>
              </w:trPr>
              <w:tc>
                <w:tcPr>
                  <w:tcW w:w="1407" w:type="pct"/>
                </w:tcPr>
                <w:p w14:paraId="39DB1759" w14:textId="6BF2CA26" w:rsidR="0055040A" w:rsidRPr="00555CD1" w:rsidRDefault="0055040A" w:rsidP="00E9544C">
                  <w:pPr>
                    <w:jc w:val="center"/>
                    <w:rPr>
                      <w:rFonts w:ascii="Arial" w:hAnsi="Arial" w:cs="Arial"/>
                      <w:color w:val="FF0000"/>
                      <w:sz w:val="18"/>
                      <w:szCs w:val="18"/>
                      <w:shd w:val="clear" w:color="auto" w:fill="FFFFFF"/>
                    </w:rPr>
                  </w:pPr>
                </w:p>
              </w:tc>
              <w:tc>
                <w:tcPr>
                  <w:tcW w:w="592" w:type="pct"/>
                </w:tcPr>
                <w:p w14:paraId="251B71B3" w14:textId="77777777" w:rsidR="0055040A" w:rsidRPr="00555CD1" w:rsidRDefault="0055040A" w:rsidP="00E9544C">
                  <w:pPr>
                    <w:jc w:val="center"/>
                    <w:rPr>
                      <w:rFonts w:ascii="Arial" w:hAnsi="Arial" w:cs="Arial"/>
                      <w:color w:val="FF0000"/>
                      <w:sz w:val="18"/>
                      <w:szCs w:val="18"/>
                      <w:shd w:val="clear" w:color="auto" w:fill="FFFFFF"/>
                    </w:rPr>
                  </w:pPr>
                </w:p>
              </w:tc>
              <w:tc>
                <w:tcPr>
                  <w:tcW w:w="780" w:type="pct"/>
                </w:tcPr>
                <w:p w14:paraId="28E5A018" w14:textId="77777777" w:rsidR="0055040A" w:rsidRPr="00555CD1" w:rsidRDefault="0055040A" w:rsidP="00E9544C">
                  <w:pPr>
                    <w:jc w:val="center"/>
                    <w:rPr>
                      <w:rFonts w:ascii="Arial" w:hAnsi="Arial" w:cs="Arial"/>
                      <w:color w:val="FF0000"/>
                      <w:sz w:val="18"/>
                      <w:szCs w:val="18"/>
                      <w:shd w:val="clear" w:color="auto" w:fill="FFFFFF"/>
                    </w:rPr>
                  </w:pPr>
                </w:p>
              </w:tc>
              <w:tc>
                <w:tcPr>
                  <w:tcW w:w="0" w:type="auto"/>
                </w:tcPr>
                <w:p w14:paraId="0C3B77D0" w14:textId="77777777" w:rsidR="009B079E" w:rsidRPr="00555CD1" w:rsidRDefault="009B079E" w:rsidP="00E9544C">
                  <w:pPr>
                    <w:pStyle w:val="xmsonormal"/>
                    <w:shd w:val="clear" w:color="auto" w:fill="FFFFFF"/>
                    <w:spacing w:before="0" w:beforeAutospacing="0" w:after="0" w:afterAutospacing="0"/>
                    <w:jc w:val="center"/>
                    <w:rPr>
                      <w:rFonts w:ascii="Arial" w:hAnsi="Arial" w:cs="Arial"/>
                      <w:color w:val="FF0000"/>
                      <w:sz w:val="18"/>
                      <w:szCs w:val="18"/>
                    </w:rPr>
                  </w:pPr>
                </w:p>
              </w:tc>
            </w:tr>
            <w:tr w:rsidR="0055040A" w:rsidRPr="00555CD1" w14:paraId="3EB12E97" w14:textId="77777777" w:rsidTr="009B079E">
              <w:trPr>
                <w:divId w:val="1587113659"/>
                <w:tblCellSpacing w:w="0" w:type="dxa"/>
              </w:trPr>
              <w:tc>
                <w:tcPr>
                  <w:tcW w:w="1407" w:type="pct"/>
                </w:tcPr>
                <w:p w14:paraId="0447F802" w14:textId="12BCB184" w:rsidR="0055040A" w:rsidRPr="00555CD1" w:rsidRDefault="0055040A" w:rsidP="00E9544C">
                  <w:pPr>
                    <w:jc w:val="center"/>
                    <w:rPr>
                      <w:rFonts w:ascii="Arial" w:hAnsi="Arial" w:cs="Arial"/>
                      <w:color w:val="FF0000"/>
                      <w:sz w:val="18"/>
                      <w:szCs w:val="18"/>
                      <w:shd w:val="clear" w:color="auto" w:fill="FFFFFF"/>
                    </w:rPr>
                  </w:pPr>
                </w:p>
              </w:tc>
              <w:tc>
                <w:tcPr>
                  <w:tcW w:w="592" w:type="pct"/>
                </w:tcPr>
                <w:p w14:paraId="580227B6" w14:textId="77777777" w:rsidR="0055040A" w:rsidRPr="00555CD1" w:rsidRDefault="0055040A" w:rsidP="00E9544C">
                  <w:pPr>
                    <w:jc w:val="center"/>
                    <w:rPr>
                      <w:rFonts w:ascii="Arial" w:hAnsi="Arial" w:cs="Arial"/>
                      <w:color w:val="FF0000"/>
                      <w:sz w:val="18"/>
                      <w:szCs w:val="18"/>
                      <w:shd w:val="clear" w:color="auto" w:fill="FFFFFF"/>
                    </w:rPr>
                  </w:pPr>
                </w:p>
              </w:tc>
              <w:tc>
                <w:tcPr>
                  <w:tcW w:w="780" w:type="pct"/>
                </w:tcPr>
                <w:p w14:paraId="65BA59CA" w14:textId="77777777" w:rsidR="0055040A" w:rsidRPr="00555CD1" w:rsidRDefault="0055040A" w:rsidP="00E9544C">
                  <w:pPr>
                    <w:jc w:val="center"/>
                    <w:rPr>
                      <w:rFonts w:ascii="Arial" w:hAnsi="Arial" w:cs="Arial"/>
                      <w:color w:val="FF0000"/>
                      <w:sz w:val="18"/>
                      <w:szCs w:val="18"/>
                      <w:shd w:val="clear" w:color="auto" w:fill="FFFFFF"/>
                    </w:rPr>
                  </w:pPr>
                </w:p>
              </w:tc>
              <w:tc>
                <w:tcPr>
                  <w:tcW w:w="0" w:type="auto"/>
                </w:tcPr>
                <w:p w14:paraId="39139112" w14:textId="77777777" w:rsidR="009B079E" w:rsidRPr="00555CD1" w:rsidRDefault="009B079E" w:rsidP="00E9544C">
                  <w:pPr>
                    <w:pStyle w:val="xmsonormal"/>
                    <w:shd w:val="clear" w:color="auto" w:fill="FFFFFF"/>
                    <w:spacing w:before="0" w:beforeAutospacing="0" w:after="0" w:afterAutospacing="0"/>
                    <w:jc w:val="center"/>
                    <w:rPr>
                      <w:rFonts w:ascii="Arial" w:hAnsi="Arial" w:cs="Arial"/>
                      <w:color w:val="FF0000"/>
                      <w:sz w:val="18"/>
                      <w:szCs w:val="18"/>
                    </w:rPr>
                  </w:pPr>
                </w:p>
              </w:tc>
            </w:tr>
            <w:tr w:rsidR="0055040A" w:rsidRPr="00555CD1" w14:paraId="74F9AD47" w14:textId="77777777" w:rsidTr="009B079E">
              <w:trPr>
                <w:divId w:val="1587113659"/>
                <w:tblCellSpacing w:w="0" w:type="dxa"/>
              </w:trPr>
              <w:tc>
                <w:tcPr>
                  <w:tcW w:w="1407" w:type="pct"/>
                </w:tcPr>
                <w:p w14:paraId="2E552289" w14:textId="2E45F141" w:rsidR="0055040A" w:rsidRPr="00555CD1" w:rsidRDefault="0055040A" w:rsidP="00E9544C">
                  <w:pPr>
                    <w:jc w:val="center"/>
                    <w:rPr>
                      <w:rFonts w:ascii="Arial" w:hAnsi="Arial" w:cs="Arial"/>
                      <w:color w:val="FF0000"/>
                      <w:sz w:val="18"/>
                      <w:szCs w:val="18"/>
                      <w:shd w:val="clear" w:color="auto" w:fill="FFFFFF"/>
                    </w:rPr>
                  </w:pPr>
                </w:p>
              </w:tc>
              <w:tc>
                <w:tcPr>
                  <w:tcW w:w="592" w:type="pct"/>
                </w:tcPr>
                <w:p w14:paraId="131AA6C8" w14:textId="77777777" w:rsidR="0055040A" w:rsidRPr="00555CD1" w:rsidRDefault="0055040A" w:rsidP="00E9544C">
                  <w:pPr>
                    <w:jc w:val="center"/>
                    <w:rPr>
                      <w:rFonts w:ascii="Arial" w:hAnsi="Arial" w:cs="Arial"/>
                      <w:color w:val="FF0000"/>
                      <w:sz w:val="18"/>
                      <w:szCs w:val="18"/>
                      <w:shd w:val="clear" w:color="auto" w:fill="FFFFFF"/>
                    </w:rPr>
                  </w:pPr>
                </w:p>
              </w:tc>
              <w:tc>
                <w:tcPr>
                  <w:tcW w:w="780" w:type="pct"/>
                </w:tcPr>
                <w:p w14:paraId="007D054D" w14:textId="77777777" w:rsidR="0055040A" w:rsidRPr="00555CD1" w:rsidRDefault="0055040A" w:rsidP="00E9544C">
                  <w:pPr>
                    <w:jc w:val="center"/>
                    <w:rPr>
                      <w:rFonts w:ascii="Arial" w:hAnsi="Arial" w:cs="Arial"/>
                      <w:color w:val="FF0000"/>
                      <w:sz w:val="18"/>
                      <w:szCs w:val="18"/>
                      <w:shd w:val="clear" w:color="auto" w:fill="FFFFFF"/>
                    </w:rPr>
                  </w:pPr>
                </w:p>
              </w:tc>
              <w:tc>
                <w:tcPr>
                  <w:tcW w:w="0" w:type="auto"/>
                </w:tcPr>
                <w:p w14:paraId="574108C1" w14:textId="77777777" w:rsidR="009B079E" w:rsidRPr="00555CD1" w:rsidRDefault="009B079E" w:rsidP="00E9544C">
                  <w:pPr>
                    <w:pStyle w:val="xmsonormal"/>
                    <w:shd w:val="clear" w:color="auto" w:fill="FFFFFF"/>
                    <w:spacing w:before="0" w:beforeAutospacing="0" w:after="0" w:afterAutospacing="0"/>
                    <w:jc w:val="center"/>
                    <w:rPr>
                      <w:rFonts w:ascii="Arial" w:hAnsi="Arial" w:cs="Arial"/>
                      <w:color w:val="FF0000"/>
                      <w:sz w:val="18"/>
                      <w:szCs w:val="18"/>
                    </w:rPr>
                  </w:pPr>
                </w:p>
              </w:tc>
            </w:tr>
          </w:tbl>
          <w:p w14:paraId="297967F1" w14:textId="77777777" w:rsidR="00F94F20" w:rsidRPr="00555CD1" w:rsidRDefault="00F94F20">
            <w:pPr>
              <w:rPr>
                <w:rFonts w:ascii="Arial" w:hAnsi="Arial" w:cs="Arial"/>
                <w:sz w:val="18"/>
                <w:szCs w:val="18"/>
                <w:lang w:val="en-US"/>
              </w:rPr>
            </w:pPr>
          </w:p>
        </w:tc>
      </w:tr>
      <w:tr w:rsidR="00BE7C1E" w:rsidRPr="00555CD1" w14:paraId="4D011111" w14:textId="77777777" w:rsidTr="0040735C">
        <w:trPr>
          <w:tblCellSpacing w:w="0" w:type="dxa"/>
        </w:trPr>
        <w:tc>
          <w:tcPr>
            <w:tcW w:w="175" w:type="pct"/>
            <w:hideMark/>
          </w:tcPr>
          <w:p w14:paraId="497C788E"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12</w:t>
            </w:r>
          </w:p>
        </w:tc>
        <w:tc>
          <w:tcPr>
            <w:tcW w:w="4825" w:type="pct"/>
            <w:gridSpan w:val="2"/>
            <w:hideMark/>
          </w:tcPr>
          <w:p w14:paraId="4729AF62"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Funding sources/sponsors</w:t>
            </w:r>
          </w:p>
          <w:p w14:paraId="253A2D9A" w14:textId="25C1D2A9" w:rsidR="00F94F20" w:rsidRPr="00555CD1" w:rsidDel="0040735C" w:rsidRDefault="00584A15">
            <w:pPr>
              <w:pStyle w:val="Heading2"/>
              <w:rPr>
                <w:del w:id="10" w:author="Naidu, Jatin" w:date="2023-02-24T12:53:00Z"/>
                <w:rFonts w:ascii="Arial" w:hAnsi="Arial" w:cs="Arial"/>
                <w:color w:val="auto"/>
                <w:lang w:val="en-US"/>
              </w:rPr>
            </w:pPr>
            <w:del w:id="11" w:author="Naidu, Jatin" w:date="2023-02-24T12:53:00Z">
              <w:r w:rsidRPr="00555CD1" w:rsidDel="0040735C">
                <w:rPr>
                  <w:rFonts w:ascii="Arial" w:hAnsi="Arial" w:cs="Arial"/>
                  <w:color w:val="auto"/>
                  <w:lang w:val="en-US"/>
                </w:rPr>
                <w:delText>Give details of the individuals, organizations, groups or other legal entities who take responsibility for initiating, managing, sponsoring and/or financing the review. Any unique identification numbers assigned to the review by the individuals or bodies listed should be included.</w:delText>
              </w:r>
            </w:del>
          </w:p>
          <w:p w14:paraId="43F42F1B" w14:textId="77777777" w:rsidR="002D7520" w:rsidRPr="00555CD1" w:rsidRDefault="002D7520">
            <w:pPr>
              <w:pStyle w:val="Heading2"/>
              <w:rPr>
                <w:rFonts w:ascii="Arial" w:hAnsi="Arial" w:cs="Arial"/>
                <w:color w:val="FF0000"/>
                <w:lang w:val="en-US"/>
              </w:rPr>
            </w:pPr>
          </w:p>
          <w:p w14:paraId="31CBD228" w14:textId="77777777" w:rsidR="00F94F20" w:rsidRPr="00555CD1" w:rsidRDefault="007142AA" w:rsidP="007142AA">
            <w:pPr>
              <w:ind w:firstLine="360"/>
              <w:rPr>
                <w:rFonts w:ascii="Arial" w:hAnsi="Arial" w:cs="Arial"/>
                <w:sz w:val="18"/>
                <w:szCs w:val="18"/>
              </w:rPr>
            </w:pPr>
            <w:r w:rsidRPr="00555CD1">
              <w:rPr>
                <w:rFonts w:ascii="Arial" w:hAnsi="Arial" w:cs="Arial"/>
                <w:sz w:val="18"/>
                <w:szCs w:val="18"/>
              </w:rPr>
              <w:t>N/A</w:t>
            </w:r>
          </w:p>
          <w:p w14:paraId="71E082A6" w14:textId="761F8204" w:rsidR="00B93995" w:rsidRPr="00555CD1" w:rsidRDefault="00B93995" w:rsidP="007142AA">
            <w:pPr>
              <w:ind w:firstLine="360"/>
              <w:rPr>
                <w:rFonts w:ascii="Arial" w:hAnsi="Arial" w:cs="Arial"/>
                <w:sz w:val="18"/>
                <w:szCs w:val="18"/>
                <w:lang w:val="en-US"/>
              </w:rPr>
            </w:pPr>
          </w:p>
        </w:tc>
      </w:tr>
      <w:tr w:rsidR="00BE7C1E" w:rsidRPr="00555CD1" w14:paraId="6937B710" w14:textId="77777777" w:rsidTr="0040735C">
        <w:trPr>
          <w:tblCellSpacing w:w="0" w:type="dxa"/>
        </w:trPr>
        <w:tc>
          <w:tcPr>
            <w:tcW w:w="175" w:type="pct"/>
            <w:hideMark/>
          </w:tcPr>
          <w:p w14:paraId="3CF88F45"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13</w:t>
            </w:r>
          </w:p>
        </w:tc>
        <w:tc>
          <w:tcPr>
            <w:tcW w:w="4825" w:type="pct"/>
            <w:gridSpan w:val="2"/>
            <w:hideMark/>
          </w:tcPr>
          <w:p w14:paraId="269D1898"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Conflicts of interest</w:t>
            </w:r>
          </w:p>
          <w:p w14:paraId="25815BC2" w14:textId="122302AA" w:rsidR="001E0C09" w:rsidRPr="00555CD1" w:rsidRDefault="007142AA" w:rsidP="007142AA">
            <w:pPr>
              <w:pStyle w:val="printed"/>
              <w:rPr>
                <w:rFonts w:ascii="Arial" w:hAnsi="Arial" w:cs="Arial"/>
                <w:color w:val="auto"/>
                <w:lang w:val="en-US"/>
              </w:rPr>
            </w:pPr>
            <w:r w:rsidRPr="00555CD1">
              <w:rPr>
                <w:rFonts w:ascii="Arial" w:hAnsi="Arial" w:cs="Arial"/>
                <w:color w:val="auto"/>
                <w:lang w:val="en-US"/>
              </w:rPr>
              <w:t xml:space="preserve"> </w:t>
            </w:r>
            <w:r w:rsidR="00D22398">
              <w:rPr>
                <w:rFonts w:ascii="Arial" w:hAnsi="Arial" w:cs="Arial"/>
                <w:color w:val="auto"/>
                <w:lang w:val="en-US"/>
              </w:rPr>
              <w:t>No</w:t>
            </w:r>
          </w:p>
          <w:p w14:paraId="0181BCE1" w14:textId="5BA008E0" w:rsidR="007142AA" w:rsidRPr="00555CD1" w:rsidRDefault="007142AA" w:rsidP="007142AA">
            <w:pPr>
              <w:pStyle w:val="printed"/>
              <w:rPr>
                <w:rFonts w:ascii="Arial" w:hAnsi="Arial" w:cs="Arial"/>
                <w:color w:val="auto"/>
                <w:lang w:val="en-US"/>
              </w:rPr>
            </w:pPr>
          </w:p>
        </w:tc>
      </w:tr>
      <w:tr w:rsidR="00BE7C1E" w:rsidRPr="00555CD1" w14:paraId="76BB9E35" w14:textId="77777777" w:rsidTr="0040735C">
        <w:trPr>
          <w:tblCellSpacing w:w="0" w:type="dxa"/>
        </w:trPr>
        <w:tc>
          <w:tcPr>
            <w:tcW w:w="175" w:type="pct"/>
            <w:hideMark/>
          </w:tcPr>
          <w:p w14:paraId="1976CAEA"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14</w:t>
            </w:r>
          </w:p>
        </w:tc>
        <w:tc>
          <w:tcPr>
            <w:tcW w:w="4825" w:type="pct"/>
            <w:gridSpan w:val="2"/>
            <w:hideMark/>
          </w:tcPr>
          <w:p w14:paraId="7D5339BD"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Collaborators</w:t>
            </w:r>
          </w:p>
          <w:p w14:paraId="7CDAF37B" w14:textId="26A85BED" w:rsidR="00F94F20" w:rsidRPr="00555CD1" w:rsidRDefault="00584A15">
            <w:pPr>
              <w:pStyle w:val="Heading2"/>
              <w:rPr>
                <w:rFonts w:ascii="Arial" w:hAnsi="Arial" w:cs="Arial"/>
                <w:color w:val="auto"/>
                <w:lang w:val="en-US"/>
              </w:rPr>
            </w:pPr>
            <w:del w:id="12" w:author="Naidu, Jatin" w:date="2023-02-24T12:53:00Z">
              <w:r w:rsidRPr="00555CD1" w:rsidDel="0040735C">
                <w:rPr>
                  <w:rFonts w:ascii="Arial" w:hAnsi="Arial" w:cs="Arial"/>
                  <w:color w:val="auto"/>
                  <w:lang w:val="en-US"/>
                </w:rPr>
                <w:delText>Give the name, affiliation and role of any individuals or organisations who are working on the review but who are not listed as review team members.</w:delText>
              </w:r>
            </w:del>
          </w:p>
        </w:tc>
      </w:tr>
      <w:tr w:rsidR="00BE7C1E" w:rsidRPr="00555CD1" w14:paraId="38206AB9" w14:textId="77777777" w:rsidTr="0040735C">
        <w:trPr>
          <w:tblCellSpacing w:w="0" w:type="dxa"/>
        </w:trPr>
        <w:tc>
          <w:tcPr>
            <w:tcW w:w="175" w:type="pct"/>
            <w:hideMark/>
          </w:tcPr>
          <w:p w14:paraId="16B14015" w14:textId="77777777" w:rsidR="00F94F20" w:rsidRPr="00555CD1" w:rsidRDefault="00584A15">
            <w:pPr>
              <w:rPr>
                <w:rFonts w:ascii="Arial" w:hAnsi="Arial" w:cs="Arial"/>
                <w:sz w:val="18"/>
                <w:szCs w:val="18"/>
                <w:lang w:val="en-US"/>
              </w:rPr>
            </w:pPr>
            <w:r w:rsidRPr="00555CD1">
              <w:rPr>
                <w:rFonts w:ascii="Arial" w:hAnsi="Arial" w:cs="Arial"/>
                <w:sz w:val="18"/>
                <w:szCs w:val="18"/>
                <w:lang w:val="en-US"/>
              </w:rPr>
              <w:t> </w:t>
            </w:r>
          </w:p>
        </w:tc>
        <w:tc>
          <w:tcPr>
            <w:tcW w:w="4825" w:type="pct"/>
            <w:gridSpan w:val="2"/>
            <w:hideMark/>
          </w:tcPr>
          <w:p w14:paraId="28F41D9A" w14:textId="77777777" w:rsidR="00F94F20" w:rsidRPr="00555CD1" w:rsidRDefault="00F94F20">
            <w:pPr>
              <w:rPr>
                <w:rFonts w:ascii="Arial" w:hAnsi="Arial" w:cs="Arial"/>
                <w:color w:val="FF0000"/>
                <w:sz w:val="18"/>
                <w:szCs w:val="18"/>
              </w:rPr>
            </w:pPr>
          </w:p>
        </w:tc>
      </w:tr>
      <w:tr w:rsidR="00BE7C1E" w:rsidRPr="00555CD1" w14:paraId="361F797F" w14:textId="77777777" w:rsidTr="0040735C">
        <w:trPr>
          <w:gridAfter w:val="1"/>
          <w:wAfter w:w="40" w:type="pct"/>
          <w:tblCellSpacing w:w="0" w:type="dxa"/>
        </w:trPr>
        <w:tc>
          <w:tcPr>
            <w:tcW w:w="4960" w:type="pct"/>
            <w:gridSpan w:val="2"/>
            <w:hideMark/>
          </w:tcPr>
          <w:p w14:paraId="77ED8DF0" w14:textId="6F6B1C4E" w:rsidR="00B93995" w:rsidRPr="00555CD1" w:rsidRDefault="00B93995">
            <w:pPr>
              <w:rPr>
                <w:rStyle w:val="title1"/>
                <w:rFonts w:ascii="Arial" w:hAnsi="Arial" w:cs="Arial"/>
                <w:color w:val="auto"/>
                <w:sz w:val="18"/>
                <w:szCs w:val="18"/>
              </w:rPr>
            </w:pPr>
          </w:p>
          <w:p w14:paraId="7B29E0BB" w14:textId="71B98B3C" w:rsidR="00B93995" w:rsidRPr="0040735C" w:rsidRDefault="00B93995" w:rsidP="0040735C">
            <w:pPr>
              <w:rPr>
                <w:rStyle w:val="title1"/>
                <w:rFonts w:ascii="Arial" w:hAnsi="Arial" w:cs="Arial"/>
                <w:b w:val="0"/>
                <w:bCs w:val="0"/>
                <w:color w:val="auto"/>
                <w:sz w:val="18"/>
                <w:szCs w:val="18"/>
                <w:rPrChange w:id="13" w:author="Naidu, Jatin" w:date="2023-02-24T12:53:00Z">
                  <w:rPr>
                    <w:rStyle w:val="title1"/>
                    <w:rFonts w:ascii="Arial" w:hAnsi="Arial" w:cs="Arial"/>
                    <w:color w:val="auto"/>
                    <w:sz w:val="18"/>
                    <w:szCs w:val="18"/>
                  </w:rPr>
                </w:rPrChange>
              </w:rPr>
            </w:pPr>
            <w:r w:rsidRPr="0040735C">
              <w:rPr>
                <w:rStyle w:val="title1"/>
                <w:rFonts w:ascii="Arial" w:hAnsi="Arial" w:cs="Arial"/>
                <w:b w:val="0"/>
                <w:bCs w:val="0"/>
                <w:color w:val="auto"/>
                <w:sz w:val="18"/>
                <w:szCs w:val="18"/>
                <w:rPrChange w:id="14" w:author="Naidu, Jatin" w:date="2023-02-24T12:53:00Z">
                  <w:rPr>
                    <w:rStyle w:val="title1"/>
                    <w:rFonts w:ascii="Arial" w:hAnsi="Arial" w:cs="Arial"/>
                    <w:color w:val="auto"/>
                    <w:sz w:val="18"/>
                    <w:szCs w:val="18"/>
                  </w:rPr>
                </w:rPrChange>
              </w:rPr>
              <w:t>N/A</w:t>
            </w:r>
          </w:p>
          <w:p w14:paraId="756BE576" w14:textId="77777777" w:rsidR="009B079E" w:rsidRPr="00555CD1" w:rsidRDefault="009B079E">
            <w:pPr>
              <w:rPr>
                <w:rStyle w:val="title1"/>
                <w:rFonts w:ascii="Arial" w:hAnsi="Arial" w:cs="Arial"/>
                <w:color w:val="auto"/>
                <w:sz w:val="18"/>
                <w:szCs w:val="18"/>
              </w:rPr>
            </w:pPr>
          </w:p>
          <w:p w14:paraId="474ED3C8" w14:textId="77777777" w:rsidR="00F94F20" w:rsidRPr="00555CD1" w:rsidRDefault="00584A15">
            <w:pPr>
              <w:rPr>
                <w:rFonts w:ascii="Arial" w:hAnsi="Arial" w:cs="Arial"/>
                <w:sz w:val="18"/>
                <w:szCs w:val="18"/>
              </w:rPr>
            </w:pPr>
            <w:r w:rsidRPr="00555CD1">
              <w:rPr>
                <w:rStyle w:val="title1"/>
                <w:rFonts w:ascii="Arial" w:hAnsi="Arial" w:cs="Arial"/>
                <w:color w:val="auto"/>
                <w:sz w:val="18"/>
                <w:szCs w:val="18"/>
              </w:rPr>
              <w:t>Review methods</w:t>
            </w:r>
          </w:p>
        </w:tc>
      </w:tr>
      <w:tr w:rsidR="00BE7C1E" w:rsidRPr="00555CD1" w14:paraId="1E242D32" w14:textId="77777777" w:rsidTr="0040735C">
        <w:trPr>
          <w:tblCellSpacing w:w="0" w:type="dxa"/>
        </w:trPr>
        <w:tc>
          <w:tcPr>
            <w:tcW w:w="175" w:type="pct"/>
            <w:hideMark/>
          </w:tcPr>
          <w:p w14:paraId="7084CECE"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lastRenderedPageBreak/>
              <w:t>15</w:t>
            </w:r>
          </w:p>
        </w:tc>
        <w:tc>
          <w:tcPr>
            <w:tcW w:w="4825" w:type="pct"/>
            <w:gridSpan w:val="2"/>
            <w:hideMark/>
          </w:tcPr>
          <w:p w14:paraId="31FEB497"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Review question(s)</w:t>
            </w:r>
          </w:p>
          <w:p w14:paraId="1362D329" w14:textId="729D9AE7" w:rsidR="00F94F20" w:rsidRPr="00555CD1" w:rsidRDefault="006D73DA">
            <w:pPr>
              <w:pStyle w:val="Heading2"/>
              <w:rPr>
                <w:rFonts w:ascii="Arial" w:hAnsi="Arial" w:cs="Arial"/>
                <w:color w:val="auto"/>
                <w:lang w:val="en-US"/>
              </w:rPr>
            </w:pPr>
            <w:r w:rsidRPr="00555CD1">
              <w:rPr>
                <w:rFonts w:ascii="Arial" w:hAnsi="Arial" w:cs="Arial"/>
                <w:color w:val="auto"/>
                <w:lang w:val="en-US"/>
              </w:rPr>
              <w:t xml:space="preserve">To identify methods to </w:t>
            </w:r>
            <w:r w:rsidR="00D30D8C" w:rsidRPr="00555CD1">
              <w:rPr>
                <w:rFonts w:ascii="Arial" w:hAnsi="Arial" w:cs="Arial"/>
                <w:color w:val="auto"/>
                <w:lang w:val="en-US"/>
              </w:rPr>
              <w:t xml:space="preserve">detect </w:t>
            </w:r>
            <w:r w:rsidR="00E203CA">
              <w:rPr>
                <w:rFonts w:ascii="Arial" w:hAnsi="Arial" w:cs="Arial"/>
                <w:color w:val="auto"/>
                <w:lang w:val="en-US"/>
              </w:rPr>
              <w:t xml:space="preserve">research misconduct </w:t>
            </w:r>
            <w:r w:rsidR="00D30D8C" w:rsidRPr="00555CD1">
              <w:rPr>
                <w:rFonts w:ascii="Arial" w:hAnsi="Arial" w:cs="Arial"/>
                <w:color w:val="auto"/>
                <w:lang w:val="en-US"/>
              </w:rPr>
              <w:t xml:space="preserve">in </w:t>
            </w:r>
            <w:r w:rsidR="00E203CA">
              <w:rPr>
                <w:rFonts w:ascii="Arial" w:hAnsi="Arial" w:cs="Arial"/>
                <w:color w:val="auto"/>
                <w:lang w:val="en-US"/>
              </w:rPr>
              <w:t>medical research</w:t>
            </w:r>
          </w:p>
          <w:p w14:paraId="5DE465D9" w14:textId="77777777" w:rsidR="00944B01" w:rsidRPr="00555CD1" w:rsidRDefault="00944B01" w:rsidP="00D30D8C">
            <w:pPr>
              <w:pStyle w:val="textbox"/>
              <w:shd w:val="clear" w:color="auto" w:fill="FFFFFF"/>
              <w:spacing w:before="0" w:beforeAutospacing="0" w:after="0" w:afterAutospacing="0"/>
              <w:rPr>
                <w:rFonts w:ascii="Arial" w:hAnsi="Arial" w:cs="Arial"/>
                <w:sz w:val="18"/>
                <w:szCs w:val="18"/>
                <w:lang w:val="en-US"/>
              </w:rPr>
            </w:pPr>
          </w:p>
        </w:tc>
      </w:tr>
      <w:tr w:rsidR="00BE7C1E" w:rsidRPr="00555CD1" w14:paraId="33C98F21" w14:textId="77777777" w:rsidTr="0040735C">
        <w:trPr>
          <w:tblCellSpacing w:w="0" w:type="dxa"/>
        </w:trPr>
        <w:tc>
          <w:tcPr>
            <w:tcW w:w="175" w:type="pct"/>
            <w:hideMark/>
          </w:tcPr>
          <w:p w14:paraId="6CE69833"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16</w:t>
            </w:r>
          </w:p>
        </w:tc>
        <w:tc>
          <w:tcPr>
            <w:tcW w:w="4825" w:type="pct"/>
            <w:gridSpan w:val="2"/>
            <w:hideMark/>
          </w:tcPr>
          <w:p w14:paraId="6569CFD7"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Searches</w:t>
            </w:r>
          </w:p>
          <w:p w14:paraId="275759ED" w14:textId="1D3ED367" w:rsidR="00F94F20" w:rsidRDefault="00F256AA">
            <w:pPr>
              <w:pStyle w:val="Heading2"/>
              <w:rPr>
                <w:ins w:id="15" w:author="Leung, On Kwok" w:date="2023-02-02T19:27:00Z"/>
                <w:rFonts w:ascii="Arial" w:hAnsi="Arial" w:cs="Arial"/>
                <w:color w:val="auto"/>
                <w:lang w:val="en-US"/>
              </w:rPr>
            </w:pPr>
            <w:r w:rsidRPr="00555CD1">
              <w:rPr>
                <w:rFonts w:ascii="Arial" w:hAnsi="Arial" w:cs="Arial"/>
                <w:color w:val="auto"/>
                <w:lang w:val="en-US"/>
              </w:rPr>
              <w:t>Search s</w:t>
            </w:r>
            <w:r w:rsidR="0024671F">
              <w:rPr>
                <w:rFonts w:ascii="Arial" w:hAnsi="Arial" w:cs="Arial"/>
                <w:color w:val="auto"/>
                <w:lang w:val="en-US"/>
              </w:rPr>
              <w:t>trategy</w:t>
            </w:r>
            <w:r w:rsidRPr="00555CD1">
              <w:rPr>
                <w:rFonts w:ascii="Arial" w:hAnsi="Arial" w:cs="Arial"/>
                <w:color w:val="auto"/>
                <w:lang w:val="en-US"/>
              </w:rPr>
              <w:t xml:space="preserve"> </w:t>
            </w:r>
            <w:ins w:id="16" w:author="Leung, On Kwok" w:date="2023-02-04T11:33:00Z">
              <w:r w:rsidR="001556B4">
                <w:rPr>
                  <w:rFonts w:ascii="Arial" w:hAnsi="Arial" w:cs="Arial"/>
                  <w:color w:val="auto"/>
                  <w:lang w:val="en-US"/>
                </w:rPr>
                <w:t xml:space="preserve">is designed </w:t>
              </w:r>
            </w:ins>
            <w:del w:id="17" w:author="Leung, On Kwok" w:date="2023-02-04T11:33:00Z">
              <w:r w:rsidRPr="00555CD1" w:rsidDel="001556B4">
                <w:rPr>
                  <w:rFonts w:ascii="Arial" w:hAnsi="Arial" w:cs="Arial"/>
                  <w:color w:val="auto"/>
                  <w:lang w:val="en-US"/>
                </w:rPr>
                <w:delText xml:space="preserve">will be developed </w:delText>
              </w:r>
            </w:del>
            <w:r w:rsidRPr="00555CD1">
              <w:rPr>
                <w:rFonts w:ascii="Arial" w:hAnsi="Arial" w:cs="Arial"/>
                <w:color w:val="auto"/>
                <w:lang w:val="en-US"/>
              </w:rPr>
              <w:t>for the following databases, and databases searched from January 31</w:t>
            </w:r>
            <w:r w:rsidRPr="00555CD1">
              <w:rPr>
                <w:rFonts w:ascii="Arial" w:hAnsi="Arial" w:cs="Arial"/>
                <w:color w:val="auto"/>
                <w:vertAlign w:val="superscript"/>
                <w:lang w:val="en-US"/>
              </w:rPr>
              <w:t>st</w:t>
            </w:r>
            <w:r w:rsidRPr="00555CD1">
              <w:rPr>
                <w:rFonts w:ascii="Arial" w:hAnsi="Arial" w:cs="Arial"/>
                <w:color w:val="auto"/>
                <w:lang w:val="en-US"/>
              </w:rPr>
              <w:t>, 2023: Medline (via OVID)</w:t>
            </w:r>
            <w:r w:rsidR="0059567C">
              <w:rPr>
                <w:rFonts w:ascii="Arial" w:hAnsi="Arial" w:cs="Arial"/>
                <w:color w:val="auto"/>
                <w:lang w:val="en-US"/>
              </w:rPr>
              <w:t xml:space="preserve"> and </w:t>
            </w:r>
            <w:r w:rsidRPr="00555CD1">
              <w:rPr>
                <w:rFonts w:ascii="Arial" w:hAnsi="Arial" w:cs="Arial"/>
                <w:color w:val="auto"/>
                <w:lang w:val="en-US"/>
              </w:rPr>
              <w:t xml:space="preserve">Embase (via OVID). A grey literature search of retraction notices or concern over </w:t>
            </w:r>
            <w:r w:rsidR="00C847DA">
              <w:rPr>
                <w:rFonts w:ascii="Arial" w:hAnsi="Arial" w:cs="Arial"/>
                <w:color w:val="auto"/>
                <w:lang w:val="en-US"/>
              </w:rPr>
              <w:t xml:space="preserve">medical research </w:t>
            </w:r>
            <w:r w:rsidRPr="00555CD1">
              <w:rPr>
                <w:rFonts w:ascii="Arial" w:hAnsi="Arial" w:cs="Arial"/>
                <w:color w:val="auto"/>
                <w:lang w:val="en-US"/>
              </w:rPr>
              <w:t xml:space="preserve">will be carried out using </w:t>
            </w:r>
            <w:r w:rsidR="00034A9C" w:rsidRPr="00555CD1">
              <w:rPr>
                <w:rFonts w:ascii="Arial" w:hAnsi="Arial" w:cs="Arial"/>
                <w:color w:val="auto"/>
                <w:lang w:val="en-US"/>
              </w:rPr>
              <w:t xml:space="preserve">the </w:t>
            </w:r>
            <w:r w:rsidRPr="00555CD1">
              <w:rPr>
                <w:rFonts w:ascii="Arial" w:hAnsi="Arial" w:cs="Arial"/>
                <w:color w:val="auto"/>
                <w:lang w:val="en-US"/>
              </w:rPr>
              <w:t>Retraction Watch Database</w:t>
            </w:r>
            <w:r w:rsidR="00034A9C" w:rsidRPr="00555CD1">
              <w:rPr>
                <w:rFonts w:ascii="Arial" w:hAnsi="Arial" w:cs="Arial"/>
                <w:color w:val="auto"/>
                <w:lang w:val="en-US"/>
              </w:rPr>
              <w:t>, where</w:t>
            </w:r>
            <w:r w:rsidR="00691866" w:rsidRPr="00555CD1">
              <w:rPr>
                <w:rFonts w:ascii="Arial" w:hAnsi="Arial" w:cs="Arial"/>
                <w:color w:val="auto"/>
                <w:lang w:val="en-US"/>
              </w:rPr>
              <w:t xml:space="preserve"> publisher reasons and independent Retraction Watch reasons </w:t>
            </w:r>
            <w:r w:rsidR="00034A9C" w:rsidRPr="00555CD1">
              <w:rPr>
                <w:rFonts w:ascii="Arial" w:hAnsi="Arial" w:cs="Arial"/>
                <w:color w:val="auto"/>
                <w:lang w:val="en-US"/>
              </w:rPr>
              <w:t>are</w:t>
            </w:r>
            <w:r w:rsidR="00691866" w:rsidRPr="00555CD1">
              <w:rPr>
                <w:rFonts w:ascii="Arial" w:hAnsi="Arial" w:cs="Arial"/>
                <w:color w:val="auto"/>
                <w:lang w:val="en-US"/>
              </w:rPr>
              <w:t xml:space="preserve"> available.</w:t>
            </w:r>
            <w:r w:rsidR="00C847DA">
              <w:rPr>
                <w:rFonts w:ascii="Arial" w:hAnsi="Arial" w:cs="Arial"/>
                <w:color w:val="auto"/>
                <w:lang w:val="en-US"/>
              </w:rPr>
              <w:t xml:space="preserve"> </w:t>
            </w:r>
          </w:p>
          <w:p w14:paraId="11318899" w14:textId="55C9982B" w:rsidR="0024671F" w:rsidRDefault="0024671F">
            <w:pPr>
              <w:pStyle w:val="Heading2"/>
              <w:rPr>
                <w:ins w:id="18" w:author="Leung, On Kwok" w:date="2023-02-02T19:27:00Z"/>
                <w:rFonts w:ascii="Arial" w:hAnsi="Arial" w:cs="Arial"/>
                <w:color w:val="auto"/>
                <w:lang w:val="en-US"/>
              </w:rPr>
            </w:pPr>
          </w:p>
          <w:p w14:paraId="6A42F93D" w14:textId="18C3951C" w:rsidR="0024671F" w:rsidRDefault="0024671F">
            <w:pPr>
              <w:pStyle w:val="Heading2"/>
              <w:rPr>
                <w:rFonts w:ascii="Arial" w:hAnsi="Arial" w:cs="Arial"/>
                <w:color w:val="auto"/>
                <w:lang w:val="en-US"/>
              </w:rPr>
            </w:pPr>
            <w:r>
              <w:rPr>
                <w:rFonts w:ascii="Arial" w:hAnsi="Arial" w:cs="Arial"/>
                <w:color w:val="auto"/>
                <w:lang w:val="en-US"/>
              </w:rPr>
              <w:t>Search strategy for both databases:</w:t>
            </w:r>
          </w:p>
          <w:p w14:paraId="223C20CD" w14:textId="7E5337B7" w:rsidR="0024671F" w:rsidRDefault="00C65E93" w:rsidP="0024671F">
            <w:pPr>
              <w:pStyle w:val="Heading2"/>
              <w:numPr>
                <w:ilvl w:val="0"/>
                <w:numId w:val="9"/>
              </w:numPr>
              <w:rPr>
                <w:rFonts w:ascii="Arial" w:hAnsi="Arial" w:cs="Arial"/>
                <w:color w:val="auto"/>
                <w:lang w:val="en-US"/>
              </w:rPr>
            </w:pPr>
            <w:r>
              <w:rPr>
                <w:rFonts w:ascii="Arial" w:hAnsi="Arial" w:cs="Arial"/>
                <w:color w:val="auto"/>
                <w:lang w:val="en-US"/>
              </w:rPr>
              <w:t>e</w:t>
            </w:r>
            <w:r w:rsidR="0024671F">
              <w:rPr>
                <w:rFonts w:ascii="Arial" w:hAnsi="Arial" w:cs="Arial"/>
                <w:color w:val="auto"/>
                <w:lang w:val="en-US"/>
              </w:rPr>
              <w:t>xp Scientific Misconduct/</w:t>
            </w:r>
          </w:p>
          <w:p w14:paraId="161B2E8E" w14:textId="7EA2A1D2" w:rsidR="0024671F" w:rsidRDefault="0024671F" w:rsidP="0024671F">
            <w:pPr>
              <w:pStyle w:val="Heading2"/>
              <w:numPr>
                <w:ilvl w:val="0"/>
                <w:numId w:val="9"/>
              </w:numPr>
              <w:rPr>
                <w:rFonts w:ascii="Arial" w:hAnsi="Arial" w:cs="Arial"/>
                <w:color w:val="auto"/>
                <w:lang w:val="en-US"/>
              </w:rPr>
            </w:pPr>
            <w:r>
              <w:rPr>
                <w:rFonts w:ascii="Arial" w:hAnsi="Arial" w:cs="Arial"/>
                <w:color w:val="auto"/>
                <w:lang w:val="en-US"/>
              </w:rPr>
              <w:t>(“</w:t>
            </w:r>
            <w:r w:rsidR="00C65E93">
              <w:rPr>
                <w:rFonts w:ascii="Arial" w:hAnsi="Arial" w:cs="Arial"/>
                <w:color w:val="auto"/>
                <w:lang w:val="en-US"/>
              </w:rPr>
              <w:t>S</w:t>
            </w:r>
            <w:r>
              <w:rPr>
                <w:rFonts w:ascii="Arial" w:hAnsi="Arial" w:cs="Arial"/>
                <w:color w:val="auto"/>
                <w:lang w:val="en-US"/>
              </w:rPr>
              <w:t>cientific misconduct” or “</w:t>
            </w:r>
            <w:r w:rsidR="00C65E93">
              <w:rPr>
                <w:rFonts w:ascii="Arial" w:hAnsi="Arial" w:cs="Arial"/>
                <w:color w:val="auto"/>
                <w:lang w:val="en-US"/>
              </w:rPr>
              <w:t>R</w:t>
            </w:r>
            <w:r>
              <w:rPr>
                <w:rFonts w:ascii="Arial" w:hAnsi="Arial" w:cs="Arial"/>
                <w:color w:val="auto"/>
                <w:lang w:val="en-US"/>
              </w:rPr>
              <w:t>esearch misconduct” or “Scientific fraud” or “Scientific frauds” or “Research fraud” or “Research frauds” or “Scientific dishonesty” or “Scientific dishonesties” or “Research dishonesty” or “Research dishonesties” or “Fraudulent data” or “Ethics in Publishing”</w:t>
            </w:r>
            <w:r w:rsidR="00C65E93">
              <w:rPr>
                <w:rFonts w:ascii="Arial" w:hAnsi="Arial" w:cs="Arial"/>
                <w:color w:val="auto"/>
                <w:lang w:val="en-US"/>
              </w:rPr>
              <w:t>).mp</w:t>
            </w:r>
          </w:p>
          <w:p w14:paraId="0E408218" w14:textId="1A6E0FA1" w:rsidR="00C65E93" w:rsidRPr="00555CD1" w:rsidRDefault="00C65E93" w:rsidP="00C65E93">
            <w:pPr>
              <w:pStyle w:val="Heading2"/>
              <w:numPr>
                <w:ilvl w:val="0"/>
                <w:numId w:val="9"/>
              </w:numPr>
              <w:rPr>
                <w:rFonts w:ascii="Arial" w:hAnsi="Arial" w:cs="Arial"/>
                <w:color w:val="auto"/>
                <w:lang w:val="en-US"/>
              </w:rPr>
            </w:pPr>
            <w:r>
              <w:rPr>
                <w:rFonts w:ascii="Arial" w:hAnsi="Arial" w:cs="Arial"/>
                <w:color w:val="auto"/>
                <w:lang w:val="en-US"/>
              </w:rPr>
              <w:t>1 or 2</w:t>
            </w:r>
          </w:p>
          <w:p w14:paraId="591E02D4" w14:textId="6F5F6A7F" w:rsidR="00001803" w:rsidRPr="00555CD1" w:rsidDel="00C65E93" w:rsidRDefault="00001803">
            <w:pPr>
              <w:pStyle w:val="Heading2"/>
              <w:rPr>
                <w:del w:id="19" w:author="Leung, On Kwok" w:date="2023-02-02T19:31:00Z"/>
                <w:rFonts w:ascii="Arial" w:hAnsi="Arial" w:cs="Arial"/>
                <w:color w:val="auto"/>
                <w:lang w:val="en-US"/>
              </w:rPr>
            </w:pPr>
          </w:p>
          <w:p w14:paraId="56231222" w14:textId="1A7B92F9" w:rsidR="00E97F64" w:rsidRPr="00555CD1" w:rsidRDefault="00E97F64">
            <w:pPr>
              <w:pStyle w:val="Heading2"/>
              <w:rPr>
                <w:rFonts w:ascii="Arial" w:hAnsi="Arial" w:cs="Arial"/>
                <w:color w:val="auto"/>
                <w:lang w:val="en-US"/>
              </w:rPr>
            </w:pPr>
          </w:p>
          <w:p w14:paraId="5E1DAED8" w14:textId="45D67582" w:rsidR="00F94F20" w:rsidRPr="00555CD1" w:rsidRDefault="00E97F64" w:rsidP="00E97F64">
            <w:pPr>
              <w:pStyle w:val="Heading2"/>
              <w:rPr>
                <w:rFonts w:ascii="Arial" w:hAnsi="Arial" w:cs="Arial"/>
                <w:lang w:val="en-US"/>
              </w:rPr>
            </w:pPr>
            <w:r w:rsidRPr="00555CD1">
              <w:rPr>
                <w:rFonts w:ascii="Arial" w:hAnsi="Arial" w:cs="Arial"/>
                <w:color w:val="auto"/>
                <w:lang w:val="en-US"/>
              </w:rPr>
              <w:t>All research studies including primary and secondary analyses studies describing methods to identi</w:t>
            </w:r>
            <w:r w:rsidR="00CD2A35">
              <w:rPr>
                <w:rFonts w:ascii="Arial" w:hAnsi="Arial" w:cs="Arial"/>
                <w:color w:val="auto"/>
                <w:lang w:val="en-US"/>
              </w:rPr>
              <w:t xml:space="preserve">fy research misconduct such as falsification, fabrication and </w:t>
            </w:r>
            <w:r w:rsidR="00500B0A">
              <w:rPr>
                <w:rFonts w:ascii="Arial" w:hAnsi="Arial" w:cs="Arial"/>
                <w:color w:val="auto"/>
                <w:lang w:val="en-US"/>
              </w:rPr>
              <w:t>plagiarism</w:t>
            </w:r>
            <w:r w:rsidR="00CD2A35">
              <w:rPr>
                <w:rFonts w:ascii="Arial" w:hAnsi="Arial" w:cs="Arial"/>
                <w:color w:val="auto"/>
                <w:lang w:val="en-US"/>
              </w:rPr>
              <w:t xml:space="preserve"> </w:t>
            </w:r>
            <w:r w:rsidRPr="00555CD1">
              <w:rPr>
                <w:rFonts w:ascii="Arial" w:hAnsi="Arial" w:cs="Arial"/>
                <w:color w:val="auto"/>
                <w:lang w:val="en-US"/>
              </w:rPr>
              <w:t>will be included.</w:t>
            </w:r>
          </w:p>
        </w:tc>
      </w:tr>
      <w:tr w:rsidR="00BE7C1E" w:rsidRPr="00555CD1" w14:paraId="014DC901" w14:textId="77777777" w:rsidTr="0040735C">
        <w:trPr>
          <w:tblCellSpacing w:w="0" w:type="dxa"/>
        </w:trPr>
        <w:tc>
          <w:tcPr>
            <w:tcW w:w="175" w:type="pct"/>
            <w:hideMark/>
          </w:tcPr>
          <w:p w14:paraId="5684A5BA" w14:textId="77777777" w:rsidR="00F94F20" w:rsidRPr="00555CD1" w:rsidRDefault="00584A15">
            <w:pPr>
              <w:pStyle w:val="Heading1"/>
              <w:rPr>
                <w:rFonts w:ascii="Arial" w:hAnsi="Arial" w:cs="Arial"/>
                <w:color w:val="000000" w:themeColor="text1"/>
                <w:sz w:val="18"/>
                <w:szCs w:val="18"/>
              </w:rPr>
            </w:pPr>
            <w:r w:rsidRPr="00555CD1">
              <w:rPr>
                <w:rFonts w:ascii="Arial" w:hAnsi="Arial" w:cs="Arial"/>
                <w:color w:val="000000" w:themeColor="text1"/>
                <w:sz w:val="18"/>
                <w:szCs w:val="18"/>
              </w:rPr>
              <w:t>17</w:t>
            </w:r>
          </w:p>
        </w:tc>
        <w:tc>
          <w:tcPr>
            <w:tcW w:w="4825" w:type="pct"/>
            <w:gridSpan w:val="2"/>
            <w:hideMark/>
          </w:tcPr>
          <w:p w14:paraId="39D6A803" w14:textId="77777777" w:rsidR="00F94F20" w:rsidRPr="00555CD1" w:rsidRDefault="00584A15">
            <w:pPr>
              <w:pStyle w:val="Heading1"/>
              <w:rPr>
                <w:rFonts w:ascii="Arial" w:hAnsi="Arial" w:cs="Arial"/>
                <w:color w:val="000000" w:themeColor="text1"/>
                <w:sz w:val="18"/>
                <w:szCs w:val="18"/>
                <w:lang w:val="en-US"/>
              </w:rPr>
            </w:pPr>
            <w:r w:rsidRPr="00555CD1">
              <w:rPr>
                <w:rFonts w:ascii="Arial" w:hAnsi="Arial" w:cs="Arial"/>
                <w:color w:val="000000" w:themeColor="text1"/>
                <w:sz w:val="18"/>
                <w:szCs w:val="18"/>
                <w:lang w:val="en-US"/>
              </w:rPr>
              <w:t>URL to search strategy</w:t>
            </w:r>
          </w:p>
          <w:p w14:paraId="23B9A1D1" w14:textId="77777777" w:rsidR="00F94F20" w:rsidRPr="00555CD1" w:rsidRDefault="00F94F20">
            <w:pPr>
              <w:rPr>
                <w:rFonts w:ascii="Arial" w:hAnsi="Arial" w:cs="Arial"/>
                <w:color w:val="000000" w:themeColor="text1"/>
                <w:sz w:val="18"/>
                <w:szCs w:val="18"/>
                <w:lang w:val="en-US"/>
              </w:rPr>
            </w:pPr>
          </w:p>
          <w:p w14:paraId="2381913D" w14:textId="77777777" w:rsidR="00F94F20" w:rsidRPr="00555CD1" w:rsidRDefault="00584A15">
            <w:pPr>
              <w:pStyle w:val="Heading2"/>
              <w:rPr>
                <w:rFonts w:ascii="Arial" w:hAnsi="Arial" w:cs="Arial"/>
                <w:color w:val="000000" w:themeColor="text1"/>
                <w:lang w:val="en-US"/>
              </w:rPr>
            </w:pPr>
            <w:r w:rsidRPr="00555CD1">
              <w:rPr>
                <w:rFonts w:ascii="Arial" w:hAnsi="Arial" w:cs="Arial"/>
                <w:color w:val="000000" w:themeColor="text1"/>
                <w:lang w:val="en-US"/>
              </w:rPr>
              <w:t>I give permission for this file to be made publicly available</w:t>
            </w:r>
          </w:p>
          <w:p w14:paraId="3CADA17C" w14:textId="77777777" w:rsidR="002D7520" w:rsidRPr="00555CD1" w:rsidRDefault="002D7520">
            <w:pPr>
              <w:pStyle w:val="Heading2"/>
              <w:rPr>
                <w:rFonts w:ascii="Arial" w:hAnsi="Arial" w:cs="Arial"/>
                <w:color w:val="000000" w:themeColor="text1"/>
                <w:lang w:val="en-US"/>
              </w:rPr>
            </w:pPr>
          </w:p>
          <w:p w14:paraId="6C18E118" w14:textId="1CFB8CDA" w:rsidR="001A3BFA" w:rsidRPr="00555CD1" w:rsidRDefault="00645AD8">
            <w:pPr>
              <w:pStyle w:val="Heading2"/>
              <w:rPr>
                <w:rFonts w:ascii="Arial" w:hAnsi="Arial" w:cs="Arial"/>
                <w:color w:val="000000" w:themeColor="text1"/>
                <w:lang w:val="en-US"/>
              </w:rPr>
            </w:pPr>
            <w:r>
              <w:rPr>
                <w:rFonts w:ascii="Arial" w:hAnsi="Arial" w:cs="Arial"/>
                <w:color w:val="000000" w:themeColor="text1"/>
                <w:lang w:val="en-US"/>
              </w:rPr>
              <w:t>Yes</w:t>
            </w:r>
          </w:p>
          <w:p w14:paraId="118047C3" w14:textId="77777777" w:rsidR="00F94F20" w:rsidRPr="00555CD1" w:rsidRDefault="00F94F20">
            <w:pPr>
              <w:pStyle w:val="printed"/>
              <w:rPr>
                <w:rFonts w:ascii="Arial" w:hAnsi="Arial" w:cs="Arial"/>
                <w:color w:val="000000" w:themeColor="text1"/>
                <w:lang w:val="en-US"/>
              </w:rPr>
            </w:pPr>
          </w:p>
        </w:tc>
      </w:tr>
      <w:tr w:rsidR="00BE7C1E" w:rsidRPr="00555CD1" w14:paraId="0013133E" w14:textId="77777777" w:rsidTr="0040735C">
        <w:trPr>
          <w:tblCellSpacing w:w="0" w:type="dxa"/>
        </w:trPr>
        <w:tc>
          <w:tcPr>
            <w:tcW w:w="175" w:type="pct"/>
            <w:hideMark/>
          </w:tcPr>
          <w:p w14:paraId="2024D194"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18</w:t>
            </w:r>
          </w:p>
        </w:tc>
        <w:tc>
          <w:tcPr>
            <w:tcW w:w="4825" w:type="pct"/>
            <w:gridSpan w:val="2"/>
            <w:hideMark/>
          </w:tcPr>
          <w:p w14:paraId="3F88E6AB"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Condition or domain being studied</w:t>
            </w:r>
          </w:p>
          <w:p w14:paraId="126FDC41" w14:textId="3146990D" w:rsidR="00E97F64" w:rsidRPr="00555CD1" w:rsidRDefault="00E97F64" w:rsidP="00E97F64">
            <w:pPr>
              <w:pStyle w:val="Heading2"/>
              <w:rPr>
                <w:rFonts w:ascii="Arial" w:hAnsi="Arial" w:cs="Arial"/>
                <w:color w:val="auto"/>
                <w:lang w:val="en-US"/>
              </w:rPr>
            </w:pPr>
            <w:r w:rsidRPr="00555CD1">
              <w:rPr>
                <w:rFonts w:ascii="Arial" w:hAnsi="Arial" w:cs="Arial"/>
                <w:color w:val="auto"/>
                <w:lang w:val="en-US"/>
              </w:rPr>
              <w:t xml:space="preserve">All research studies including primary and secondary analyses studies describing methods to identify </w:t>
            </w:r>
            <w:r w:rsidR="00500B0A">
              <w:rPr>
                <w:rFonts w:ascii="Arial" w:hAnsi="Arial" w:cs="Arial"/>
                <w:color w:val="auto"/>
                <w:lang w:val="en-US"/>
              </w:rPr>
              <w:t xml:space="preserve">medical research misconduct </w:t>
            </w:r>
            <w:r w:rsidRPr="00555CD1">
              <w:rPr>
                <w:rFonts w:ascii="Arial" w:hAnsi="Arial" w:cs="Arial"/>
                <w:color w:val="auto"/>
                <w:lang w:val="en-US"/>
              </w:rPr>
              <w:t>in</w:t>
            </w:r>
            <w:r w:rsidR="00500B0A">
              <w:rPr>
                <w:rFonts w:ascii="Arial" w:hAnsi="Arial" w:cs="Arial"/>
                <w:color w:val="auto"/>
                <w:lang w:val="en-US"/>
              </w:rPr>
              <w:t xml:space="preserve"> medical studies will be included</w:t>
            </w:r>
            <w:r w:rsidRPr="00555CD1">
              <w:rPr>
                <w:rFonts w:ascii="Arial" w:hAnsi="Arial" w:cs="Arial"/>
                <w:color w:val="auto"/>
                <w:lang w:val="en-US"/>
              </w:rPr>
              <w:t>.</w:t>
            </w:r>
            <w:r w:rsidR="00500B0A">
              <w:rPr>
                <w:rFonts w:ascii="Arial" w:hAnsi="Arial" w:cs="Arial"/>
                <w:color w:val="auto"/>
                <w:lang w:val="en-US"/>
              </w:rPr>
              <w:t xml:space="preserve"> Research misconduct </w:t>
            </w:r>
            <w:r w:rsidR="00280BAB">
              <w:rPr>
                <w:rFonts w:ascii="Arial" w:hAnsi="Arial" w:cs="Arial"/>
                <w:color w:val="auto"/>
                <w:lang w:val="en-US"/>
              </w:rPr>
              <w:t xml:space="preserve">will be defined according to the US federal policy </w:t>
            </w:r>
            <w:r w:rsidR="00500B0A">
              <w:rPr>
                <w:rFonts w:ascii="Arial" w:hAnsi="Arial" w:cs="Arial"/>
                <w:color w:val="auto"/>
                <w:lang w:val="en-US"/>
              </w:rPr>
              <w:t>includ</w:t>
            </w:r>
            <w:r w:rsidR="00280BAB">
              <w:rPr>
                <w:rFonts w:ascii="Arial" w:hAnsi="Arial" w:cs="Arial"/>
                <w:color w:val="auto"/>
                <w:lang w:val="en-US"/>
              </w:rPr>
              <w:t>ing</w:t>
            </w:r>
            <w:r w:rsidR="00500B0A">
              <w:rPr>
                <w:rFonts w:ascii="Arial" w:hAnsi="Arial" w:cs="Arial"/>
                <w:color w:val="auto"/>
                <w:lang w:val="en-US"/>
              </w:rPr>
              <w:t xml:space="preserve"> falsification, </w:t>
            </w:r>
            <w:r w:rsidR="00EC443E">
              <w:rPr>
                <w:rFonts w:ascii="Arial" w:hAnsi="Arial" w:cs="Arial"/>
                <w:color w:val="auto"/>
                <w:lang w:val="en-US"/>
              </w:rPr>
              <w:t>fabrication,</w:t>
            </w:r>
            <w:r w:rsidR="00500B0A">
              <w:rPr>
                <w:rFonts w:ascii="Arial" w:hAnsi="Arial" w:cs="Arial"/>
                <w:color w:val="auto"/>
                <w:lang w:val="en-US"/>
              </w:rPr>
              <w:t xml:space="preserve"> and </w:t>
            </w:r>
            <w:r w:rsidR="00280BAB">
              <w:rPr>
                <w:rFonts w:ascii="Arial" w:hAnsi="Arial" w:cs="Arial"/>
                <w:color w:val="auto"/>
                <w:lang w:val="en-US"/>
              </w:rPr>
              <w:t>plagiarism</w:t>
            </w:r>
            <w:r w:rsidR="00500B0A">
              <w:rPr>
                <w:rFonts w:ascii="Arial" w:hAnsi="Arial" w:cs="Arial"/>
                <w:color w:val="auto"/>
                <w:lang w:val="en-US"/>
              </w:rPr>
              <w:t>.</w:t>
            </w:r>
            <w:r w:rsidRPr="00555CD1">
              <w:rPr>
                <w:rFonts w:ascii="Arial" w:hAnsi="Arial" w:cs="Arial"/>
                <w:color w:val="auto"/>
                <w:lang w:val="en-US"/>
              </w:rPr>
              <w:t xml:space="preserve"> Falsification will be defined as the manipulation of research materials, equipment, or processes, or changing or omitting data, or results such that the research is not accurately represented in the research record. Fabrication will be defined as the making up of data or results.</w:t>
            </w:r>
            <w:r w:rsidR="00500B0A">
              <w:rPr>
                <w:rFonts w:ascii="Arial" w:hAnsi="Arial" w:cs="Arial"/>
                <w:color w:val="auto"/>
                <w:lang w:val="en-US"/>
              </w:rPr>
              <w:t xml:space="preserve"> Plagiarism will be defined as the</w:t>
            </w:r>
            <w:r w:rsidR="00280BAB">
              <w:rPr>
                <w:rFonts w:ascii="Arial" w:hAnsi="Arial" w:cs="Arial"/>
                <w:color w:val="auto"/>
                <w:lang w:val="en-US"/>
              </w:rPr>
              <w:t xml:space="preserve"> appropriation of another person’s ideas, processes</w:t>
            </w:r>
            <w:r w:rsidR="00FF4931">
              <w:rPr>
                <w:rFonts w:ascii="Arial" w:hAnsi="Arial" w:cs="Arial"/>
                <w:color w:val="auto"/>
                <w:lang w:val="en-US"/>
              </w:rPr>
              <w:t xml:space="preserve">, </w:t>
            </w:r>
            <w:r w:rsidR="000C106B">
              <w:rPr>
                <w:rFonts w:ascii="Arial" w:hAnsi="Arial" w:cs="Arial"/>
                <w:color w:val="auto"/>
                <w:lang w:val="en-US"/>
              </w:rPr>
              <w:t>results,</w:t>
            </w:r>
            <w:r w:rsidR="00FF4931">
              <w:rPr>
                <w:rFonts w:ascii="Arial" w:hAnsi="Arial" w:cs="Arial"/>
                <w:color w:val="auto"/>
                <w:lang w:val="en-US"/>
              </w:rPr>
              <w:t xml:space="preserve"> or words without giving appropriate credit. </w:t>
            </w:r>
            <w:r w:rsidR="001E45E3" w:rsidRPr="00555CD1">
              <w:rPr>
                <w:rFonts w:ascii="Arial" w:hAnsi="Arial" w:cs="Arial"/>
                <w:color w:val="auto"/>
                <w:lang w:val="en-US"/>
              </w:rPr>
              <w:t xml:space="preserve">As the definitions are </w:t>
            </w:r>
            <w:r w:rsidR="007D4909" w:rsidRPr="00555CD1">
              <w:rPr>
                <w:rFonts w:ascii="Arial" w:hAnsi="Arial" w:cs="Arial"/>
                <w:color w:val="auto"/>
                <w:lang w:val="en-US"/>
              </w:rPr>
              <w:t>not standardized, any studies describing ‘research misconduct’ in</w:t>
            </w:r>
            <w:r w:rsidR="00F75AD3">
              <w:rPr>
                <w:rFonts w:ascii="Arial" w:hAnsi="Arial" w:cs="Arial"/>
                <w:color w:val="auto"/>
                <w:lang w:val="en-US"/>
              </w:rPr>
              <w:t xml:space="preserve"> medical research</w:t>
            </w:r>
            <w:r w:rsidR="007D4909" w:rsidRPr="00555CD1">
              <w:rPr>
                <w:rFonts w:ascii="Arial" w:hAnsi="Arial" w:cs="Arial"/>
                <w:color w:val="auto"/>
                <w:lang w:val="en-US"/>
              </w:rPr>
              <w:t xml:space="preserve"> will be included and scrutinized for alignment with one of our </w:t>
            </w:r>
            <w:r w:rsidR="000C106B">
              <w:rPr>
                <w:rFonts w:ascii="Arial" w:hAnsi="Arial" w:cs="Arial"/>
                <w:color w:val="auto"/>
                <w:lang w:val="en-US"/>
              </w:rPr>
              <w:t>sub-</w:t>
            </w:r>
            <w:r w:rsidR="007D4909" w:rsidRPr="00555CD1">
              <w:rPr>
                <w:rFonts w:ascii="Arial" w:hAnsi="Arial" w:cs="Arial"/>
                <w:color w:val="auto"/>
                <w:lang w:val="en-US"/>
              </w:rPr>
              <w:t>definitions.</w:t>
            </w:r>
          </w:p>
          <w:p w14:paraId="2C78E333" w14:textId="5A2D2EF9" w:rsidR="00DF44B7" w:rsidRPr="00555CD1" w:rsidRDefault="00DF44B7" w:rsidP="00E97F64">
            <w:pPr>
              <w:pStyle w:val="Heading2"/>
              <w:rPr>
                <w:rFonts w:ascii="Arial" w:hAnsi="Arial" w:cs="Arial"/>
                <w:color w:val="auto"/>
                <w:lang w:val="en-US"/>
              </w:rPr>
            </w:pPr>
          </w:p>
          <w:p w14:paraId="34B0DCCA" w14:textId="77777777" w:rsidR="00F94F20" w:rsidRPr="00555CD1" w:rsidRDefault="00F94F20" w:rsidP="00DF44B7">
            <w:pPr>
              <w:pStyle w:val="Heading2"/>
              <w:rPr>
                <w:rFonts w:ascii="Arial" w:hAnsi="Arial" w:cs="Arial"/>
                <w:color w:val="auto"/>
                <w:lang w:val="en-US"/>
              </w:rPr>
            </w:pPr>
          </w:p>
        </w:tc>
      </w:tr>
      <w:tr w:rsidR="00BE7C1E" w:rsidRPr="00555CD1" w14:paraId="7FE87850" w14:textId="77777777" w:rsidTr="0040735C">
        <w:trPr>
          <w:tblCellSpacing w:w="0" w:type="dxa"/>
        </w:trPr>
        <w:tc>
          <w:tcPr>
            <w:tcW w:w="175" w:type="pct"/>
            <w:hideMark/>
          </w:tcPr>
          <w:p w14:paraId="76D5ED8A" w14:textId="77777777" w:rsidR="00F94F20" w:rsidRPr="0024671F" w:rsidRDefault="00584A15">
            <w:pPr>
              <w:pStyle w:val="Heading1"/>
              <w:rPr>
                <w:rFonts w:ascii="Arial" w:hAnsi="Arial" w:cs="Arial"/>
                <w:color w:val="auto"/>
                <w:sz w:val="18"/>
                <w:szCs w:val="18"/>
              </w:rPr>
            </w:pPr>
            <w:r w:rsidRPr="0024671F">
              <w:rPr>
                <w:rFonts w:ascii="Arial" w:hAnsi="Arial" w:cs="Arial"/>
                <w:color w:val="auto"/>
                <w:sz w:val="18"/>
                <w:szCs w:val="18"/>
              </w:rPr>
              <w:t>19</w:t>
            </w:r>
          </w:p>
        </w:tc>
        <w:tc>
          <w:tcPr>
            <w:tcW w:w="4825" w:type="pct"/>
            <w:gridSpan w:val="2"/>
            <w:hideMark/>
          </w:tcPr>
          <w:p w14:paraId="0806B3EF" w14:textId="77777777" w:rsidR="00F94F20" w:rsidRPr="0024671F" w:rsidRDefault="00584A15">
            <w:pPr>
              <w:pStyle w:val="Heading1"/>
              <w:rPr>
                <w:rFonts w:ascii="Arial" w:hAnsi="Arial" w:cs="Arial"/>
                <w:color w:val="auto"/>
                <w:sz w:val="18"/>
                <w:szCs w:val="18"/>
                <w:lang w:val="en-US"/>
              </w:rPr>
            </w:pPr>
            <w:r w:rsidRPr="0024671F">
              <w:rPr>
                <w:rFonts w:ascii="Arial" w:hAnsi="Arial" w:cs="Arial"/>
                <w:color w:val="auto"/>
                <w:sz w:val="18"/>
                <w:szCs w:val="18"/>
                <w:lang w:val="en-US"/>
              </w:rPr>
              <w:t>Participants/population</w:t>
            </w:r>
          </w:p>
          <w:p w14:paraId="0237CE07" w14:textId="46E64FFD" w:rsidR="006F6E04" w:rsidRPr="0024671F" w:rsidRDefault="006F6E04">
            <w:pPr>
              <w:pStyle w:val="Heading2"/>
              <w:rPr>
                <w:rFonts w:ascii="Arial" w:hAnsi="Arial" w:cs="Arial"/>
                <w:color w:val="auto"/>
                <w:lang w:val="en-US"/>
              </w:rPr>
            </w:pPr>
            <w:r w:rsidRPr="0024671F">
              <w:rPr>
                <w:rFonts w:ascii="Arial" w:hAnsi="Arial" w:cs="Arial"/>
                <w:color w:val="auto"/>
                <w:lang w:val="en-US"/>
              </w:rPr>
              <w:t>Inclusion criteria:</w:t>
            </w:r>
          </w:p>
          <w:p w14:paraId="14882F60" w14:textId="3FF76D13" w:rsidR="006F6E04" w:rsidRPr="0024671F" w:rsidRDefault="006F6E04" w:rsidP="006F6E04">
            <w:pPr>
              <w:pStyle w:val="Heading2"/>
              <w:rPr>
                <w:rFonts w:ascii="Arial" w:hAnsi="Arial" w:cs="Arial"/>
                <w:color w:val="auto"/>
                <w:lang w:val="en-GB"/>
              </w:rPr>
            </w:pPr>
            <w:r w:rsidRPr="0024671F">
              <w:rPr>
                <w:rFonts w:ascii="Arial" w:hAnsi="Arial" w:cs="Arial"/>
                <w:color w:val="auto"/>
                <w:lang w:val="en-GB"/>
              </w:rPr>
              <w:t xml:space="preserve">Studies that investigate research misconduct </w:t>
            </w:r>
            <w:del w:id="20" w:author="Naidu, Jatin" w:date="2023-02-15T16:04:00Z">
              <w:r w:rsidRPr="0024671F" w:rsidDel="005C79C4">
                <w:rPr>
                  <w:rFonts w:ascii="Arial" w:hAnsi="Arial" w:cs="Arial"/>
                  <w:color w:val="auto"/>
                  <w:lang w:val="en-GB"/>
                </w:rPr>
                <w:delText>e.g.</w:delText>
              </w:r>
            </w:del>
            <w:ins w:id="21" w:author="Naidu, Jatin" w:date="2023-02-15T16:04:00Z">
              <w:r w:rsidR="005C79C4" w:rsidRPr="0024671F">
                <w:rPr>
                  <w:rFonts w:ascii="Arial" w:hAnsi="Arial" w:cs="Arial"/>
                  <w:color w:val="auto"/>
                  <w:lang w:val="en-GB"/>
                </w:rPr>
                <w:t>e.g.,</w:t>
              </w:r>
            </w:ins>
            <w:r w:rsidRPr="0024671F">
              <w:rPr>
                <w:rFonts w:ascii="Arial" w:hAnsi="Arial" w:cs="Arial"/>
                <w:color w:val="auto"/>
                <w:lang w:val="en-GB"/>
              </w:rPr>
              <w:t xml:space="preserve"> fabrication, </w:t>
            </w:r>
            <w:del w:id="22" w:author="Naidu, Jatin" w:date="2023-02-24T12:53:00Z">
              <w:r w:rsidRPr="0024671F" w:rsidDel="0040735C">
                <w:rPr>
                  <w:rFonts w:ascii="Arial" w:hAnsi="Arial" w:cs="Arial"/>
                  <w:color w:val="auto"/>
                  <w:lang w:val="en-GB"/>
                </w:rPr>
                <w:delText>falsification</w:delText>
              </w:r>
            </w:del>
            <w:ins w:id="23" w:author="Naidu, Jatin" w:date="2023-02-24T12:53:00Z">
              <w:r w:rsidR="0040735C" w:rsidRPr="0024671F">
                <w:rPr>
                  <w:rFonts w:ascii="Arial" w:hAnsi="Arial" w:cs="Arial"/>
                  <w:color w:val="auto"/>
                  <w:lang w:val="en-GB"/>
                </w:rPr>
                <w:t>falsification,</w:t>
              </w:r>
            </w:ins>
            <w:r w:rsidRPr="0024671F">
              <w:rPr>
                <w:rFonts w:ascii="Arial" w:hAnsi="Arial" w:cs="Arial"/>
                <w:color w:val="auto"/>
                <w:lang w:val="en-GB"/>
              </w:rPr>
              <w:t xml:space="preserve"> or plagiarism.</w:t>
            </w:r>
          </w:p>
          <w:p w14:paraId="478E3C4F" w14:textId="77777777" w:rsidR="006F6E04" w:rsidRPr="0024671F" w:rsidRDefault="006F6E04" w:rsidP="006F6E04">
            <w:pPr>
              <w:pStyle w:val="Heading2"/>
              <w:rPr>
                <w:rFonts w:ascii="Arial" w:hAnsi="Arial" w:cs="Arial"/>
                <w:color w:val="auto"/>
                <w:lang w:val="en-GB"/>
              </w:rPr>
            </w:pPr>
          </w:p>
          <w:p w14:paraId="36AC72A6" w14:textId="77777777" w:rsidR="006F6E04" w:rsidRPr="0024671F" w:rsidRDefault="006F6E04" w:rsidP="006F6E04">
            <w:pPr>
              <w:pStyle w:val="Heading2"/>
              <w:rPr>
                <w:rFonts w:ascii="Arial" w:hAnsi="Arial" w:cs="Arial"/>
                <w:color w:val="auto"/>
                <w:lang w:val="en-GB"/>
              </w:rPr>
            </w:pPr>
            <w:r w:rsidRPr="0024671F">
              <w:rPr>
                <w:rFonts w:ascii="Arial" w:hAnsi="Arial" w:cs="Arial"/>
                <w:color w:val="auto"/>
                <w:lang w:val="en-GB"/>
              </w:rPr>
              <w:t>Exclusion criteria:</w:t>
            </w:r>
          </w:p>
          <w:p w14:paraId="1CA1A29F" w14:textId="513DEECB" w:rsidR="002D7520" w:rsidRPr="0024671F" w:rsidRDefault="006F6E04" w:rsidP="007A1B09">
            <w:pPr>
              <w:pStyle w:val="Heading2"/>
              <w:rPr>
                <w:rFonts w:ascii="Arial" w:hAnsi="Arial" w:cs="Arial"/>
                <w:color w:val="auto"/>
                <w:lang w:val="en-US"/>
              </w:rPr>
            </w:pPr>
            <w:r w:rsidRPr="0024671F">
              <w:rPr>
                <w:rFonts w:ascii="Arial" w:hAnsi="Arial" w:cs="Arial"/>
                <w:color w:val="auto"/>
                <w:lang w:val="en-GB"/>
              </w:rPr>
              <w:t xml:space="preserve">Studies that are not methods of detecting research misconduct </w:t>
            </w:r>
            <w:r w:rsidR="008C650A" w:rsidRPr="0024671F">
              <w:rPr>
                <w:rFonts w:ascii="Arial" w:hAnsi="Arial" w:cs="Arial"/>
                <w:color w:val="auto"/>
                <w:lang w:val="en-GB"/>
              </w:rPr>
              <w:t>e.g.,</w:t>
            </w:r>
            <w:r w:rsidRPr="0024671F">
              <w:rPr>
                <w:rFonts w:ascii="Arial" w:hAnsi="Arial" w:cs="Arial"/>
                <w:color w:val="auto"/>
                <w:lang w:val="en-GB"/>
              </w:rPr>
              <w:t xml:space="preserve"> editorials, opinion pieces, peer review.</w:t>
            </w:r>
          </w:p>
        </w:tc>
      </w:tr>
      <w:tr w:rsidR="00BE7C1E" w:rsidRPr="00555CD1" w14:paraId="074263BD" w14:textId="77777777" w:rsidTr="0040735C">
        <w:trPr>
          <w:tblCellSpacing w:w="0" w:type="dxa"/>
        </w:trPr>
        <w:tc>
          <w:tcPr>
            <w:tcW w:w="175" w:type="pct"/>
            <w:hideMark/>
          </w:tcPr>
          <w:p w14:paraId="145C8B01"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20</w:t>
            </w:r>
          </w:p>
        </w:tc>
        <w:tc>
          <w:tcPr>
            <w:tcW w:w="4825" w:type="pct"/>
            <w:gridSpan w:val="2"/>
            <w:hideMark/>
          </w:tcPr>
          <w:p w14:paraId="3D4D553E"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Intervention(s), exposure(s)</w:t>
            </w:r>
          </w:p>
          <w:p w14:paraId="5ACC07FC" w14:textId="1665017D" w:rsidR="00F94F20" w:rsidRPr="00555CD1" w:rsidRDefault="007A1B09">
            <w:pPr>
              <w:pStyle w:val="Heading2"/>
              <w:rPr>
                <w:rFonts w:ascii="Arial" w:hAnsi="Arial" w:cs="Arial"/>
                <w:color w:val="auto"/>
                <w:lang w:val="en-US"/>
              </w:rPr>
            </w:pPr>
            <w:r w:rsidRPr="00555CD1">
              <w:rPr>
                <w:rFonts w:ascii="Arial" w:hAnsi="Arial" w:cs="Arial"/>
                <w:color w:val="auto"/>
                <w:lang w:val="en-US"/>
              </w:rPr>
              <w:t xml:space="preserve">This study </w:t>
            </w:r>
            <w:r w:rsidR="003D1B7B">
              <w:rPr>
                <w:rFonts w:ascii="Arial" w:hAnsi="Arial" w:cs="Arial"/>
                <w:color w:val="auto"/>
                <w:lang w:val="en-US"/>
              </w:rPr>
              <w:t xml:space="preserve">will investigate </w:t>
            </w:r>
            <w:r w:rsidRPr="00555CD1">
              <w:rPr>
                <w:rFonts w:ascii="Arial" w:hAnsi="Arial" w:cs="Arial"/>
                <w:color w:val="auto"/>
                <w:lang w:val="en-US"/>
              </w:rPr>
              <w:t xml:space="preserve">methods to detect </w:t>
            </w:r>
            <w:r w:rsidR="00657E01">
              <w:rPr>
                <w:rFonts w:ascii="Arial" w:hAnsi="Arial" w:cs="Arial"/>
                <w:color w:val="auto"/>
                <w:lang w:val="en-US"/>
              </w:rPr>
              <w:t>research misconduct</w:t>
            </w:r>
            <w:r w:rsidR="003D1B7B">
              <w:rPr>
                <w:rFonts w:ascii="Arial" w:hAnsi="Arial" w:cs="Arial"/>
                <w:color w:val="auto"/>
                <w:lang w:val="en-US"/>
              </w:rPr>
              <w:t xml:space="preserve"> and the accuracy of the</w:t>
            </w:r>
            <w:r w:rsidR="004F7BD7">
              <w:rPr>
                <w:rFonts w:ascii="Arial" w:hAnsi="Arial" w:cs="Arial"/>
                <w:color w:val="auto"/>
                <w:lang w:val="en-US"/>
              </w:rPr>
              <w:t>se</w:t>
            </w:r>
            <w:r w:rsidR="003D1B7B">
              <w:rPr>
                <w:rFonts w:ascii="Arial" w:hAnsi="Arial" w:cs="Arial"/>
                <w:color w:val="auto"/>
                <w:lang w:val="en-US"/>
              </w:rPr>
              <w:t xml:space="preserve"> methods</w:t>
            </w:r>
            <w:r w:rsidRPr="00555CD1">
              <w:rPr>
                <w:rFonts w:ascii="Arial" w:hAnsi="Arial" w:cs="Arial"/>
                <w:color w:val="auto"/>
                <w:lang w:val="en-US"/>
              </w:rPr>
              <w:t>. Methods may be empirical and non-empirical.</w:t>
            </w:r>
          </w:p>
          <w:p w14:paraId="685E5DD3" w14:textId="77777777" w:rsidR="00F94F20" w:rsidRPr="00555CD1" w:rsidRDefault="00F94F20" w:rsidP="00542F19">
            <w:pPr>
              <w:pStyle w:val="Heading2"/>
              <w:rPr>
                <w:rFonts w:ascii="Arial" w:hAnsi="Arial" w:cs="Arial"/>
                <w:color w:val="auto"/>
                <w:lang w:val="en-US"/>
              </w:rPr>
            </w:pPr>
          </w:p>
        </w:tc>
      </w:tr>
      <w:tr w:rsidR="00BE7C1E" w:rsidRPr="00555CD1" w14:paraId="509120C0" w14:textId="77777777" w:rsidTr="0040735C">
        <w:trPr>
          <w:tblCellSpacing w:w="0" w:type="dxa"/>
        </w:trPr>
        <w:tc>
          <w:tcPr>
            <w:tcW w:w="175" w:type="pct"/>
            <w:hideMark/>
          </w:tcPr>
          <w:p w14:paraId="18F8F559"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21</w:t>
            </w:r>
          </w:p>
        </w:tc>
        <w:tc>
          <w:tcPr>
            <w:tcW w:w="4825" w:type="pct"/>
            <w:gridSpan w:val="2"/>
            <w:hideMark/>
          </w:tcPr>
          <w:p w14:paraId="21E906D7"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Comparator(s)/control</w:t>
            </w:r>
          </w:p>
          <w:p w14:paraId="49A5F032" w14:textId="7C860776" w:rsidR="009414A0" w:rsidRPr="00555CD1" w:rsidRDefault="009F2B60" w:rsidP="00F21790">
            <w:pPr>
              <w:pStyle w:val="Heading2"/>
              <w:rPr>
                <w:rFonts w:ascii="Arial" w:hAnsi="Arial" w:cs="Arial"/>
                <w:iCs/>
                <w:color w:val="FF0000"/>
                <w:lang w:val="en-US"/>
              </w:rPr>
            </w:pPr>
            <w:r w:rsidRPr="00555CD1">
              <w:rPr>
                <w:rFonts w:ascii="Arial" w:hAnsi="Arial" w:cs="Arial"/>
                <w:color w:val="auto"/>
                <w:lang w:val="en-US"/>
              </w:rPr>
              <w:t>There will be no control group</w:t>
            </w:r>
          </w:p>
          <w:p w14:paraId="5D02D423" w14:textId="77777777" w:rsidR="00F21790" w:rsidRPr="00555CD1" w:rsidRDefault="00F21790" w:rsidP="009F2B60">
            <w:pPr>
              <w:pStyle w:val="Heading2"/>
              <w:rPr>
                <w:rFonts w:ascii="Arial" w:hAnsi="Arial" w:cs="Arial"/>
                <w:color w:val="auto"/>
                <w:lang w:val="en-US"/>
              </w:rPr>
            </w:pPr>
          </w:p>
        </w:tc>
      </w:tr>
      <w:tr w:rsidR="00BE7C1E" w:rsidRPr="00555CD1" w14:paraId="58F8E14A" w14:textId="77777777" w:rsidTr="0040735C">
        <w:trPr>
          <w:tblCellSpacing w:w="0" w:type="dxa"/>
        </w:trPr>
        <w:tc>
          <w:tcPr>
            <w:tcW w:w="175" w:type="pct"/>
            <w:hideMark/>
          </w:tcPr>
          <w:p w14:paraId="6AA23E03"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22</w:t>
            </w:r>
          </w:p>
        </w:tc>
        <w:tc>
          <w:tcPr>
            <w:tcW w:w="4825" w:type="pct"/>
            <w:gridSpan w:val="2"/>
            <w:hideMark/>
          </w:tcPr>
          <w:p w14:paraId="6D31F83E"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Types of study to be included</w:t>
            </w:r>
          </w:p>
          <w:p w14:paraId="07670C3F" w14:textId="5E654FA0" w:rsidR="00ED3FF4" w:rsidRPr="00555CD1" w:rsidRDefault="00ED3FF4" w:rsidP="00ED3FF4">
            <w:pPr>
              <w:pStyle w:val="Heading2"/>
              <w:rPr>
                <w:rFonts w:ascii="Arial" w:hAnsi="Arial" w:cs="Arial"/>
                <w:color w:val="auto"/>
                <w:lang w:val="en-US"/>
              </w:rPr>
            </w:pPr>
            <w:r w:rsidRPr="00555CD1">
              <w:rPr>
                <w:rFonts w:ascii="Arial" w:hAnsi="Arial" w:cs="Arial"/>
                <w:color w:val="auto"/>
                <w:lang w:val="en-US"/>
              </w:rPr>
              <w:t>All research studies including primary and secondary analyses studies describing methods to identify falsificatio</w:t>
            </w:r>
            <w:r w:rsidR="008D6AC1">
              <w:rPr>
                <w:rFonts w:ascii="Arial" w:hAnsi="Arial" w:cs="Arial"/>
                <w:color w:val="auto"/>
                <w:lang w:val="en-US"/>
              </w:rPr>
              <w:t>n, fabrication and plagiarism in medical research will be included</w:t>
            </w:r>
            <w:r w:rsidRPr="00555CD1">
              <w:rPr>
                <w:rFonts w:ascii="Arial" w:hAnsi="Arial" w:cs="Arial"/>
                <w:color w:val="auto"/>
                <w:lang w:val="en-US"/>
              </w:rPr>
              <w:t>. Eligible article types include mixed-methods studies, observational studies, including cross-sectional studies, retrospective and prospective cohort studies, case-controlled studies, editorials, and</w:t>
            </w:r>
            <w:r w:rsidR="000D67D4">
              <w:rPr>
                <w:rFonts w:ascii="Arial" w:hAnsi="Arial" w:cs="Arial"/>
                <w:color w:val="auto"/>
                <w:lang w:val="en-US"/>
              </w:rPr>
              <w:t xml:space="preserve"> commentaries</w:t>
            </w:r>
            <w:r w:rsidRPr="00555CD1">
              <w:rPr>
                <w:rFonts w:ascii="Arial" w:hAnsi="Arial" w:cs="Arial"/>
                <w:color w:val="auto"/>
                <w:lang w:val="en-US"/>
              </w:rPr>
              <w:t xml:space="preserve">. </w:t>
            </w:r>
          </w:p>
          <w:p w14:paraId="08406A28" w14:textId="2AF1556D" w:rsidR="000D153E" w:rsidRPr="00555CD1" w:rsidRDefault="000D153E" w:rsidP="00ED3FF4">
            <w:pPr>
              <w:pStyle w:val="Heading2"/>
              <w:rPr>
                <w:rFonts w:ascii="Arial" w:hAnsi="Arial" w:cs="Arial"/>
                <w:color w:val="auto"/>
                <w:lang w:val="en-US"/>
              </w:rPr>
            </w:pPr>
          </w:p>
          <w:p w14:paraId="2A354731" w14:textId="77777777" w:rsidR="00F94F20" w:rsidRPr="00555CD1" w:rsidRDefault="00F94F20">
            <w:pPr>
              <w:pStyle w:val="printed"/>
              <w:rPr>
                <w:rFonts w:ascii="Arial" w:hAnsi="Arial" w:cs="Arial"/>
                <w:color w:val="auto"/>
                <w:lang w:val="en-US"/>
              </w:rPr>
            </w:pPr>
          </w:p>
        </w:tc>
      </w:tr>
      <w:tr w:rsidR="00BE7C1E" w:rsidRPr="00555CD1" w14:paraId="10464622" w14:textId="77777777" w:rsidTr="0040735C">
        <w:trPr>
          <w:tblCellSpacing w:w="0" w:type="dxa"/>
        </w:trPr>
        <w:tc>
          <w:tcPr>
            <w:tcW w:w="175" w:type="pct"/>
            <w:hideMark/>
          </w:tcPr>
          <w:p w14:paraId="5EE7C074"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23</w:t>
            </w:r>
          </w:p>
        </w:tc>
        <w:tc>
          <w:tcPr>
            <w:tcW w:w="4825" w:type="pct"/>
            <w:gridSpan w:val="2"/>
            <w:hideMark/>
          </w:tcPr>
          <w:p w14:paraId="7BCF038B"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Context</w:t>
            </w:r>
          </w:p>
          <w:p w14:paraId="07B22840" w14:textId="77777777" w:rsidR="001C0624" w:rsidRDefault="006C0BCB" w:rsidP="001C0624">
            <w:pPr>
              <w:pStyle w:val="Heading2"/>
              <w:rPr>
                <w:ins w:id="24" w:author="Naidu, Jatin" w:date="2023-02-15T16:04:00Z"/>
                <w:rFonts w:ascii="Arial" w:hAnsi="Arial" w:cs="Arial"/>
                <w:color w:val="auto"/>
                <w:lang w:val="en-US"/>
              </w:rPr>
            </w:pPr>
            <w:del w:id="25" w:author="Naidu, Jatin" w:date="2023-02-15T16:04:00Z">
              <w:r w:rsidDel="001C0624">
                <w:rPr>
                  <w:rFonts w:ascii="Arial" w:hAnsi="Arial" w:cs="Arial"/>
                  <w:color w:val="auto"/>
                  <w:lang w:val="en-US"/>
                </w:rPr>
                <w:delText xml:space="preserve">Empirical and non-empirical methods exist which may help identify misconduct such as falsification, fabrication and plagiarism in medical research. </w:delText>
              </w:r>
            </w:del>
            <w:ins w:id="26" w:author="Naidu, Jatin" w:date="2023-02-15T16:04:00Z">
              <w:r w:rsidR="001C0624">
                <w:rPr>
                  <w:rFonts w:ascii="Arial" w:hAnsi="Arial" w:cs="Arial"/>
                  <w:color w:val="auto"/>
                  <w:lang w:val="en-US"/>
                </w:rPr>
                <w:t>Empirical and non-empirical methods exist which may help identify misconduct such as falsification, fabrication and plagiarism in medical research. Benford’s law is one such empirical method to detect misconduct and compares the distribution in leading digits in observed data to Benford’s relative frequency distribution of leading digits. Another method, central limit theorem can also be used and relies on comparing sample means in large sample studies with normal distributions. Similar approaches can be employed with non-continuous variables such as categorical, where expected binomial distributions are calculated and compared to observed distributions. Monte-Carlo simulations can be used to obtain p-values for observed observations which can be used to accept or reject the null hypothesis. The limitations of all methods stated above include studies with low sample sizes. However, when the methods are applied for multiple papers by the same author/research group they can give us an idea of potential systematic misconduct.</w:t>
              </w:r>
            </w:ins>
          </w:p>
          <w:p w14:paraId="4FC7F0CB" w14:textId="58BEC23E" w:rsidR="00F94F20" w:rsidRDefault="00F94F20">
            <w:pPr>
              <w:pStyle w:val="Heading2"/>
              <w:rPr>
                <w:rFonts w:ascii="Arial" w:hAnsi="Arial" w:cs="Arial"/>
                <w:color w:val="auto"/>
                <w:lang w:val="en-US"/>
              </w:rPr>
            </w:pPr>
          </w:p>
          <w:p w14:paraId="446D7AFB" w14:textId="77777777" w:rsidR="002D7520" w:rsidRPr="00555CD1" w:rsidRDefault="002D7520">
            <w:pPr>
              <w:pStyle w:val="Heading2"/>
              <w:rPr>
                <w:rFonts w:ascii="Arial" w:hAnsi="Arial" w:cs="Arial"/>
                <w:color w:val="FF0000"/>
                <w:lang w:val="en-US"/>
              </w:rPr>
            </w:pPr>
          </w:p>
          <w:p w14:paraId="3713C3DA" w14:textId="2F524FCE" w:rsidR="002171B8" w:rsidRPr="00555CD1" w:rsidRDefault="006379F7">
            <w:pPr>
              <w:pStyle w:val="Heading2"/>
              <w:rPr>
                <w:rFonts w:ascii="Arial" w:hAnsi="Arial" w:cs="Arial"/>
                <w:color w:val="FF0000"/>
                <w:lang w:val="en-US"/>
              </w:rPr>
            </w:pPr>
            <w:r w:rsidRPr="00555CD1">
              <w:rPr>
                <w:rFonts w:ascii="Arial" w:hAnsi="Arial" w:cs="Arial"/>
                <w:color w:val="FF0000"/>
                <w:lang w:val="en-US"/>
              </w:rPr>
              <w:t xml:space="preserve"> </w:t>
            </w:r>
          </w:p>
          <w:p w14:paraId="0C4D65C7" w14:textId="77777777" w:rsidR="002171B8" w:rsidRPr="00555CD1" w:rsidRDefault="002171B8">
            <w:pPr>
              <w:pStyle w:val="Heading2"/>
              <w:rPr>
                <w:rFonts w:ascii="Arial" w:hAnsi="Arial" w:cs="Arial"/>
                <w:color w:val="auto"/>
                <w:lang w:val="en-US"/>
              </w:rPr>
            </w:pPr>
          </w:p>
        </w:tc>
      </w:tr>
      <w:tr w:rsidR="00BE7C1E" w:rsidRPr="00555CD1" w14:paraId="06BC4D47" w14:textId="77777777" w:rsidTr="0040735C">
        <w:trPr>
          <w:tblCellSpacing w:w="0" w:type="dxa"/>
        </w:trPr>
        <w:tc>
          <w:tcPr>
            <w:tcW w:w="175" w:type="pct"/>
            <w:hideMark/>
          </w:tcPr>
          <w:p w14:paraId="72FD3AB9"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24</w:t>
            </w:r>
          </w:p>
        </w:tc>
        <w:tc>
          <w:tcPr>
            <w:tcW w:w="4825" w:type="pct"/>
            <w:gridSpan w:val="2"/>
            <w:hideMark/>
          </w:tcPr>
          <w:p w14:paraId="2BA27EFE" w14:textId="1BD37422" w:rsidR="002D7520" w:rsidRPr="00555CD1" w:rsidRDefault="00584A15" w:rsidP="00BC76F9">
            <w:pPr>
              <w:pStyle w:val="Heading1"/>
              <w:rPr>
                <w:rFonts w:ascii="Arial" w:hAnsi="Arial" w:cs="Arial"/>
                <w:color w:val="auto"/>
                <w:sz w:val="18"/>
                <w:szCs w:val="18"/>
                <w:lang w:val="en-US"/>
              </w:rPr>
            </w:pPr>
            <w:r w:rsidRPr="00555CD1">
              <w:rPr>
                <w:rFonts w:ascii="Arial" w:hAnsi="Arial" w:cs="Arial"/>
                <w:color w:val="auto"/>
                <w:sz w:val="18"/>
                <w:szCs w:val="18"/>
                <w:lang w:val="en-US"/>
              </w:rPr>
              <w:t>Primary outcome(s)</w:t>
            </w:r>
          </w:p>
          <w:p w14:paraId="728F5849" w14:textId="3A0FA8EE" w:rsidR="00B516FD" w:rsidRPr="00555CD1" w:rsidDel="001556B4" w:rsidRDefault="00B516FD" w:rsidP="00B516FD">
            <w:pPr>
              <w:pStyle w:val="Heading2"/>
              <w:rPr>
                <w:del w:id="27" w:author="Leung, On Kwok" w:date="2023-02-04T11:38:00Z"/>
                <w:rFonts w:ascii="Arial" w:hAnsi="Arial" w:cs="Arial"/>
                <w:color w:val="auto"/>
                <w:lang w:val="en-US"/>
              </w:rPr>
            </w:pPr>
            <w:r w:rsidRPr="00555CD1">
              <w:rPr>
                <w:rFonts w:ascii="Arial" w:hAnsi="Arial" w:cs="Arial"/>
                <w:color w:val="auto"/>
                <w:lang w:val="en-US"/>
              </w:rPr>
              <w:t xml:space="preserve">To identify methods to detect </w:t>
            </w:r>
            <w:r>
              <w:rPr>
                <w:rFonts w:ascii="Arial" w:hAnsi="Arial" w:cs="Arial"/>
                <w:color w:val="auto"/>
                <w:lang w:val="en-US"/>
              </w:rPr>
              <w:t xml:space="preserve">research misconduct </w:t>
            </w:r>
            <w:r w:rsidRPr="00555CD1">
              <w:rPr>
                <w:rFonts w:ascii="Arial" w:hAnsi="Arial" w:cs="Arial"/>
                <w:color w:val="auto"/>
                <w:lang w:val="en-US"/>
              </w:rPr>
              <w:t xml:space="preserve">in </w:t>
            </w:r>
            <w:r>
              <w:rPr>
                <w:rFonts w:ascii="Arial" w:hAnsi="Arial" w:cs="Arial"/>
                <w:color w:val="auto"/>
                <w:lang w:val="en-US"/>
              </w:rPr>
              <w:t>medical research</w:t>
            </w:r>
            <w:ins w:id="28" w:author="Leung, On Kwok" w:date="2023-02-04T11:37:00Z">
              <w:r w:rsidR="001556B4">
                <w:rPr>
                  <w:rFonts w:ascii="Arial" w:hAnsi="Arial" w:cs="Arial"/>
                  <w:color w:val="auto"/>
                  <w:lang w:val="en-US"/>
                </w:rPr>
                <w:t xml:space="preserve"> and the </w:t>
              </w:r>
            </w:ins>
            <w:ins w:id="29" w:author="Leung, On Kwok" w:date="2023-02-04T14:18:00Z">
              <w:r w:rsidR="00B72140">
                <w:rPr>
                  <w:rFonts w:ascii="Arial" w:hAnsi="Arial" w:cs="Arial"/>
                  <w:color w:val="auto"/>
                  <w:lang w:val="en-US"/>
                </w:rPr>
                <w:t>impact on clinical management of patients</w:t>
              </w:r>
            </w:ins>
          </w:p>
          <w:p w14:paraId="5FE2120B" w14:textId="734D2B9F" w:rsidR="00BC76F9" w:rsidRPr="00555CD1" w:rsidDel="001556B4" w:rsidRDefault="00BC76F9" w:rsidP="00BC76F9">
            <w:pPr>
              <w:pStyle w:val="Heading2"/>
              <w:rPr>
                <w:del w:id="30" w:author="Leung, On Kwok" w:date="2023-02-04T11:38:00Z"/>
                <w:rFonts w:ascii="Arial" w:hAnsi="Arial" w:cs="Arial"/>
                <w:color w:val="auto"/>
                <w:lang w:val="en-US"/>
              </w:rPr>
            </w:pPr>
          </w:p>
          <w:p w14:paraId="11B58B9F" w14:textId="0F4E65BD" w:rsidR="002171B8" w:rsidRPr="00555CD1" w:rsidRDefault="002171B8">
            <w:pPr>
              <w:pStyle w:val="Heading2"/>
              <w:rPr>
                <w:rFonts w:ascii="Arial" w:hAnsi="Arial" w:cs="Arial"/>
                <w:color w:val="FF0000"/>
                <w:lang w:val="en-US"/>
              </w:rPr>
            </w:pPr>
          </w:p>
          <w:p w14:paraId="7CBA00C4" w14:textId="77777777" w:rsidR="00EE7C41" w:rsidRPr="00555CD1" w:rsidRDefault="00EE7C41">
            <w:pPr>
              <w:pStyle w:val="Heading2"/>
              <w:rPr>
                <w:rFonts w:ascii="Arial" w:hAnsi="Arial" w:cs="Arial"/>
                <w:color w:val="auto"/>
                <w:lang w:val="en-US"/>
              </w:rPr>
            </w:pPr>
          </w:p>
        </w:tc>
      </w:tr>
      <w:tr w:rsidR="00BE7C1E" w:rsidRPr="00555CD1" w14:paraId="5C7DADC5" w14:textId="77777777" w:rsidTr="0040735C">
        <w:trPr>
          <w:tblCellSpacing w:w="0" w:type="dxa"/>
        </w:trPr>
        <w:tc>
          <w:tcPr>
            <w:tcW w:w="175" w:type="pct"/>
            <w:hideMark/>
          </w:tcPr>
          <w:p w14:paraId="00ED49D4"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25</w:t>
            </w:r>
          </w:p>
        </w:tc>
        <w:tc>
          <w:tcPr>
            <w:tcW w:w="4825" w:type="pct"/>
            <w:gridSpan w:val="2"/>
            <w:hideMark/>
          </w:tcPr>
          <w:p w14:paraId="482F7C7B" w14:textId="24BF8F1C" w:rsidR="000D153E" w:rsidRPr="00555CD1" w:rsidRDefault="00584A15" w:rsidP="00FE42E9">
            <w:pPr>
              <w:pStyle w:val="Heading1"/>
              <w:rPr>
                <w:rFonts w:ascii="Arial" w:hAnsi="Arial" w:cs="Arial"/>
                <w:color w:val="auto"/>
                <w:sz w:val="18"/>
                <w:szCs w:val="18"/>
                <w:lang w:val="en-US"/>
              </w:rPr>
            </w:pPr>
            <w:r w:rsidRPr="00555CD1">
              <w:rPr>
                <w:rFonts w:ascii="Arial" w:hAnsi="Arial" w:cs="Arial"/>
                <w:color w:val="auto"/>
                <w:sz w:val="18"/>
                <w:szCs w:val="18"/>
                <w:lang w:val="en-US"/>
              </w:rPr>
              <w:t>Secondary outcome</w:t>
            </w:r>
            <w:r w:rsidR="00FE42E9" w:rsidRPr="00555CD1">
              <w:rPr>
                <w:rFonts w:ascii="Arial" w:hAnsi="Arial" w:cs="Arial"/>
                <w:color w:val="auto"/>
                <w:sz w:val="18"/>
                <w:szCs w:val="18"/>
                <w:lang w:val="en-US"/>
              </w:rPr>
              <w:t>s</w:t>
            </w:r>
          </w:p>
          <w:p w14:paraId="60C76515" w14:textId="77777777" w:rsidR="00F94F20" w:rsidRPr="00555CD1" w:rsidRDefault="00F94F20">
            <w:pPr>
              <w:pStyle w:val="printed"/>
              <w:rPr>
                <w:rFonts w:ascii="Arial" w:hAnsi="Arial" w:cs="Arial"/>
                <w:color w:val="auto"/>
                <w:lang w:val="en-US"/>
              </w:rPr>
            </w:pPr>
          </w:p>
        </w:tc>
      </w:tr>
      <w:tr w:rsidR="00BE7C1E" w:rsidRPr="00555CD1" w14:paraId="52EA9E46" w14:textId="77777777" w:rsidTr="0040735C">
        <w:trPr>
          <w:tblCellSpacing w:w="0" w:type="dxa"/>
        </w:trPr>
        <w:tc>
          <w:tcPr>
            <w:tcW w:w="175" w:type="pct"/>
            <w:hideMark/>
          </w:tcPr>
          <w:p w14:paraId="5C8041EB" w14:textId="77777777" w:rsidR="00F94F20" w:rsidRPr="00555CD1" w:rsidRDefault="00584A15">
            <w:pPr>
              <w:rPr>
                <w:rFonts w:ascii="Arial" w:hAnsi="Arial" w:cs="Arial"/>
                <w:sz w:val="18"/>
                <w:szCs w:val="18"/>
                <w:lang w:val="en-US"/>
              </w:rPr>
            </w:pPr>
            <w:r w:rsidRPr="00555CD1">
              <w:rPr>
                <w:rFonts w:ascii="Arial" w:hAnsi="Arial" w:cs="Arial"/>
                <w:sz w:val="18"/>
                <w:szCs w:val="18"/>
                <w:lang w:val="en-US"/>
              </w:rPr>
              <w:lastRenderedPageBreak/>
              <w:t> </w:t>
            </w:r>
          </w:p>
        </w:tc>
        <w:tc>
          <w:tcPr>
            <w:tcW w:w="4825" w:type="pct"/>
            <w:gridSpan w:val="2"/>
            <w:hideMark/>
          </w:tcPr>
          <w:p w14:paraId="51535F62" w14:textId="37776BAB" w:rsidR="000D153E" w:rsidRPr="00555CD1" w:rsidRDefault="00B516FD" w:rsidP="000D153E">
            <w:pPr>
              <w:pStyle w:val="Heading2"/>
              <w:rPr>
                <w:rFonts w:ascii="Arial" w:hAnsi="Arial" w:cs="Arial"/>
                <w:color w:val="auto"/>
                <w:lang w:val="en-US"/>
              </w:rPr>
            </w:pPr>
            <w:r>
              <w:rPr>
                <w:rFonts w:ascii="Arial" w:hAnsi="Arial" w:cs="Arial"/>
                <w:color w:val="auto"/>
                <w:lang w:val="en-US"/>
              </w:rPr>
              <w:t xml:space="preserve">To </w:t>
            </w:r>
            <w:r w:rsidR="00130649">
              <w:rPr>
                <w:rFonts w:ascii="Arial" w:hAnsi="Arial" w:cs="Arial"/>
                <w:color w:val="auto"/>
                <w:lang w:val="en-US"/>
              </w:rPr>
              <w:t xml:space="preserve">assess </w:t>
            </w:r>
            <w:r>
              <w:rPr>
                <w:rFonts w:ascii="Arial" w:hAnsi="Arial" w:cs="Arial"/>
                <w:color w:val="auto"/>
                <w:lang w:val="en-US"/>
              </w:rPr>
              <w:t>the accuracy of methods used to detect research misconduct</w:t>
            </w:r>
          </w:p>
          <w:p w14:paraId="067F0B8C" w14:textId="77777777" w:rsidR="0075494B" w:rsidRPr="00555CD1" w:rsidRDefault="0075494B">
            <w:pPr>
              <w:pStyle w:val="Heading2"/>
              <w:rPr>
                <w:rFonts w:ascii="Arial" w:hAnsi="Arial" w:cs="Arial"/>
                <w:color w:val="auto"/>
                <w:lang w:val="en-US"/>
              </w:rPr>
            </w:pPr>
          </w:p>
        </w:tc>
      </w:tr>
      <w:tr w:rsidR="00BE7C1E" w:rsidRPr="00555CD1" w14:paraId="45CCFA3F" w14:textId="77777777" w:rsidTr="0040735C">
        <w:trPr>
          <w:trHeight w:val="1765"/>
          <w:tblCellSpacing w:w="0" w:type="dxa"/>
        </w:trPr>
        <w:tc>
          <w:tcPr>
            <w:tcW w:w="175" w:type="pct"/>
            <w:hideMark/>
          </w:tcPr>
          <w:p w14:paraId="0DC6C7E9"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26</w:t>
            </w:r>
          </w:p>
        </w:tc>
        <w:tc>
          <w:tcPr>
            <w:tcW w:w="4825" w:type="pct"/>
            <w:gridSpan w:val="2"/>
            <w:hideMark/>
          </w:tcPr>
          <w:p w14:paraId="10428BAF" w14:textId="77777777" w:rsidR="00D136B1" w:rsidRPr="00555CD1" w:rsidRDefault="00584A15" w:rsidP="00D136B1">
            <w:pPr>
              <w:pStyle w:val="Heading1"/>
              <w:rPr>
                <w:rFonts w:ascii="Arial" w:hAnsi="Arial" w:cs="Arial"/>
                <w:color w:val="auto"/>
                <w:sz w:val="18"/>
                <w:szCs w:val="18"/>
                <w:lang w:val="en-US"/>
              </w:rPr>
            </w:pPr>
            <w:r w:rsidRPr="00555CD1">
              <w:rPr>
                <w:rFonts w:ascii="Arial" w:hAnsi="Arial" w:cs="Arial"/>
                <w:color w:val="auto"/>
                <w:sz w:val="18"/>
                <w:szCs w:val="18"/>
                <w:lang w:val="en-US"/>
              </w:rPr>
              <w:t>Data extraction (selection and coding)</w:t>
            </w:r>
          </w:p>
          <w:p w14:paraId="63F6F6AC" w14:textId="294CC105" w:rsidR="002171B8" w:rsidRPr="00555CD1" w:rsidRDefault="0094665D" w:rsidP="00D136B1">
            <w:pPr>
              <w:pStyle w:val="Heading1"/>
              <w:rPr>
                <w:rFonts w:ascii="Arial" w:hAnsi="Arial" w:cs="Arial"/>
                <w:b w:val="0"/>
                <w:bCs w:val="0"/>
                <w:color w:val="000000" w:themeColor="text1"/>
                <w:sz w:val="18"/>
                <w:szCs w:val="18"/>
                <w:lang w:val="en-US"/>
              </w:rPr>
            </w:pPr>
            <w:r w:rsidRPr="00555CD1">
              <w:rPr>
                <w:rFonts w:ascii="Arial" w:hAnsi="Arial" w:cs="Arial"/>
                <w:b w:val="0"/>
                <w:bCs w:val="0"/>
                <w:color w:val="000000" w:themeColor="text1"/>
                <w:sz w:val="18"/>
                <w:szCs w:val="18"/>
                <w:lang w:val="en-US"/>
              </w:rPr>
              <w:t xml:space="preserve">Studies will be </w:t>
            </w:r>
            <w:r w:rsidR="00D136B1" w:rsidRPr="00555CD1">
              <w:rPr>
                <w:rFonts w:ascii="Arial" w:hAnsi="Arial" w:cs="Arial"/>
                <w:b w:val="0"/>
                <w:bCs w:val="0"/>
                <w:color w:val="000000" w:themeColor="text1"/>
                <w:sz w:val="18"/>
                <w:szCs w:val="18"/>
                <w:lang w:val="en-US"/>
              </w:rPr>
              <w:t>title/abstract screened</w:t>
            </w:r>
            <w:r w:rsidRPr="00555CD1">
              <w:rPr>
                <w:rFonts w:ascii="Arial" w:hAnsi="Arial" w:cs="Arial"/>
                <w:b w:val="0"/>
                <w:bCs w:val="0"/>
                <w:color w:val="000000" w:themeColor="text1"/>
                <w:sz w:val="18"/>
                <w:szCs w:val="18"/>
                <w:lang w:val="en-US"/>
              </w:rPr>
              <w:t xml:space="preserve"> by t</w:t>
            </w:r>
            <w:r w:rsidR="002171B8" w:rsidRPr="00555CD1">
              <w:rPr>
                <w:rFonts w:ascii="Arial" w:hAnsi="Arial" w:cs="Arial"/>
                <w:b w:val="0"/>
                <w:bCs w:val="0"/>
                <w:color w:val="000000" w:themeColor="text1"/>
                <w:sz w:val="18"/>
                <w:szCs w:val="18"/>
                <w:lang w:val="en-US"/>
              </w:rPr>
              <w:t xml:space="preserve">wo authors independently </w:t>
            </w:r>
            <w:r w:rsidR="00D136B1" w:rsidRPr="00555CD1">
              <w:rPr>
                <w:rFonts w:ascii="Arial" w:hAnsi="Arial" w:cs="Arial"/>
                <w:b w:val="0"/>
                <w:bCs w:val="0"/>
                <w:color w:val="000000" w:themeColor="text1"/>
                <w:sz w:val="18"/>
                <w:szCs w:val="18"/>
                <w:lang w:val="en-US"/>
              </w:rPr>
              <w:t xml:space="preserve">using </w:t>
            </w:r>
            <w:ins w:id="31" w:author="Leung, On Kwok" w:date="2023-02-04T11:38:00Z">
              <w:r w:rsidR="001556B4">
                <w:rPr>
                  <w:rFonts w:ascii="Arial" w:hAnsi="Arial" w:cs="Arial"/>
                  <w:b w:val="0"/>
                  <w:bCs w:val="0"/>
                  <w:color w:val="000000" w:themeColor="text1"/>
                  <w:sz w:val="18"/>
                  <w:szCs w:val="18"/>
                  <w:lang w:val="en-US"/>
                </w:rPr>
                <w:t>endnote.</w:t>
              </w:r>
            </w:ins>
            <w:del w:id="32" w:author="Leung, On Kwok" w:date="2023-02-04T11:38:00Z">
              <w:r w:rsidR="00D136B1" w:rsidRPr="00555CD1" w:rsidDel="001556B4">
                <w:rPr>
                  <w:rFonts w:ascii="Arial" w:hAnsi="Arial" w:cs="Arial"/>
                  <w:b w:val="0"/>
                  <w:bCs w:val="0"/>
                  <w:color w:val="000000" w:themeColor="text1"/>
                  <w:sz w:val="18"/>
                  <w:szCs w:val="18"/>
                  <w:lang w:val="en-US"/>
                </w:rPr>
                <w:delText xml:space="preserve">the </w:delText>
              </w:r>
            </w:del>
            <w:commentRangeStart w:id="33"/>
            <w:del w:id="34" w:author="Leung, On Kwok" w:date="2023-02-04T11:41:00Z">
              <w:r w:rsidR="00D136B1" w:rsidRPr="00555CD1" w:rsidDel="001556B4">
                <w:rPr>
                  <w:rFonts w:ascii="Arial" w:hAnsi="Arial" w:cs="Arial"/>
                  <w:b w:val="0"/>
                  <w:bCs w:val="0"/>
                  <w:color w:val="000000" w:themeColor="text1"/>
                  <w:sz w:val="18"/>
                  <w:szCs w:val="18"/>
                  <w:lang w:val="en-US"/>
                </w:rPr>
                <w:delText>Rayyan software</w:delText>
              </w:r>
              <w:commentRangeEnd w:id="33"/>
              <w:r w:rsidR="0002550B" w:rsidDel="001556B4">
                <w:rPr>
                  <w:rStyle w:val="CommentReference"/>
                  <w:b w:val="0"/>
                  <w:bCs w:val="0"/>
                  <w:color w:val="auto"/>
                  <w:kern w:val="0"/>
                </w:rPr>
                <w:commentReference w:id="33"/>
              </w:r>
              <w:r w:rsidR="00D136B1" w:rsidRPr="00555CD1" w:rsidDel="001556B4">
                <w:rPr>
                  <w:rFonts w:ascii="Arial" w:hAnsi="Arial" w:cs="Arial"/>
                  <w:b w:val="0"/>
                  <w:bCs w:val="0"/>
                  <w:color w:val="000000" w:themeColor="text1"/>
                  <w:sz w:val="18"/>
                  <w:szCs w:val="18"/>
                  <w:lang w:val="en-US"/>
                </w:rPr>
                <w:delText>.</w:delText>
              </w:r>
            </w:del>
            <w:del w:id="35" w:author="Leung, On Kwok" w:date="2023-02-04T11:39:00Z">
              <w:r w:rsidR="00712822" w:rsidRPr="00555CD1" w:rsidDel="001556B4">
                <w:rPr>
                  <w:rFonts w:ascii="Arial" w:hAnsi="Arial" w:cs="Arial"/>
                  <w:b w:val="0"/>
                  <w:bCs w:val="0"/>
                  <w:color w:val="000000" w:themeColor="text1"/>
                  <w:sz w:val="18"/>
                  <w:szCs w:val="18"/>
                  <w:lang w:val="en-US"/>
                </w:rPr>
                <w:delText xml:space="preserve"> </w:delText>
              </w:r>
              <w:r w:rsidRPr="00555CD1" w:rsidDel="001556B4">
                <w:rPr>
                  <w:rFonts w:ascii="Arial" w:hAnsi="Arial" w:cs="Arial"/>
                  <w:b w:val="0"/>
                  <w:bCs w:val="0"/>
                  <w:color w:val="000000" w:themeColor="text1"/>
                  <w:sz w:val="18"/>
                  <w:szCs w:val="18"/>
                  <w:lang w:val="en-US"/>
                </w:rPr>
                <w:delText>The selected studies will be subject to full text screening by applying the selection criteria</w:delText>
              </w:r>
              <w:r w:rsidR="00E57309" w:rsidRPr="00555CD1" w:rsidDel="001556B4">
                <w:rPr>
                  <w:rFonts w:ascii="Arial" w:hAnsi="Arial" w:cs="Arial"/>
                  <w:b w:val="0"/>
                  <w:bCs w:val="0"/>
                  <w:color w:val="000000" w:themeColor="text1"/>
                  <w:sz w:val="18"/>
                  <w:szCs w:val="18"/>
                  <w:lang w:val="en-US"/>
                </w:rPr>
                <w:delText xml:space="preserve"> on Rayyan software</w:delText>
              </w:r>
            </w:del>
            <w:r w:rsidRPr="00555CD1">
              <w:rPr>
                <w:rFonts w:ascii="Arial" w:hAnsi="Arial" w:cs="Arial"/>
                <w:b w:val="0"/>
                <w:bCs w:val="0"/>
                <w:color w:val="000000" w:themeColor="text1"/>
                <w:sz w:val="18"/>
                <w:szCs w:val="18"/>
                <w:lang w:val="en-US"/>
              </w:rPr>
              <w:t xml:space="preserve">. Reasons for exclusion will be </w:t>
            </w:r>
            <w:del w:id="36" w:author="Leung, On Kwok" w:date="2023-02-04T11:39:00Z">
              <w:r w:rsidRPr="00555CD1" w:rsidDel="001556B4">
                <w:rPr>
                  <w:rFonts w:ascii="Arial" w:hAnsi="Arial" w:cs="Arial"/>
                  <w:b w:val="0"/>
                  <w:bCs w:val="0"/>
                  <w:color w:val="000000" w:themeColor="text1"/>
                  <w:sz w:val="18"/>
                  <w:szCs w:val="18"/>
                  <w:lang w:val="en-US"/>
                </w:rPr>
                <w:delText xml:space="preserve">documented in the </w:delText>
              </w:r>
              <w:r w:rsidR="00712822" w:rsidRPr="00555CD1" w:rsidDel="001556B4">
                <w:rPr>
                  <w:rFonts w:ascii="Arial" w:hAnsi="Arial" w:cs="Arial"/>
                  <w:b w:val="0"/>
                  <w:bCs w:val="0"/>
                  <w:color w:val="000000" w:themeColor="text1"/>
                  <w:sz w:val="18"/>
                  <w:szCs w:val="18"/>
                  <w:lang w:val="en-US"/>
                </w:rPr>
                <w:delText>program</w:delText>
              </w:r>
            </w:del>
            <w:ins w:id="37" w:author="Leung, On Kwok" w:date="2023-02-04T11:39:00Z">
              <w:r w:rsidR="001556B4">
                <w:rPr>
                  <w:rFonts w:ascii="Arial" w:hAnsi="Arial" w:cs="Arial"/>
                  <w:b w:val="0"/>
                  <w:bCs w:val="0"/>
                  <w:color w:val="000000" w:themeColor="text1"/>
                  <w:sz w:val="18"/>
                  <w:szCs w:val="18"/>
                  <w:lang w:val="en-US"/>
                </w:rPr>
                <w:t>provided in a table</w:t>
              </w:r>
            </w:ins>
            <w:r w:rsidR="00712822" w:rsidRPr="00555CD1">
              <w:rPr>
                <w:rFonts w:ascii="Arial" w:hAnsi="Arial" w:cs="Arial"/>
                <w:b w:val="0"/>
                <w:bCs w:val="0"/>
                <w:color w:val="000000" w:themeColor="text1"/>
                <w:sz w:val="18"/>
                <w:szCs w:val="18"/>
                <w:lang w:val="en-US"/>
              </w:rPr>
              <w:t>.</w:t>
            </w:r>
            <w:r w:rsidRPr="00555CD1">
              <w:rPr>
                <w:rFonts w:ascii="Arial" w:hAnsi="Arial" w:cs="Arial"/>
                <w:b w:val="0"/>
                <w:bCs w:val="0"/>
                <w:color w:val="000000" w:themeColor="text1"/>
                <w:sz w:val="18"/>
                <w:szCs w:val="18"/>
                <w:lang w:val="en-US"/>
              </w:rPr>
              <w:t xml:space="preserve"> Reference lis</w:t>
            </w:r>
            <w:r w:rsidR="002171B8" w:rsidRPr="00555CD1">
              <w:rPr>
                <w:rFonts w:ascii="Arial" w:hAnsi="Arial" w:cs="Arial"/>
                <w:b w:val="0"/>
                <w:bCs w:val="0"/>
                <w:color w:val="000000" w:themeColor="text1"/>
                <w:sz w:val="18"/>
                <w:szCs w:val="18"/>
                <w:lang w:val="en-US"/>
              </w:rPr>
              <w:t xml:space="preserve">ts of </w:t>
            </w:r>
            <w:r w:rsidRPr="00555CD1">
              <w:rPr>
                <w:rFonts w:ascii="Arial" w:hAnsi="Arial" w:cs="Arial"/>
                <w:b w:val="0"/>
                <w:bCs w:val="0"/>
                <w:color w:val="000000" w:themeColor="text1"/>
                <w:sz w:val="18"/>
                <w:szCs w:val="18"/>
                <w:lang w:val="en-US"/>
              </w:rPr>
              <w:t xml:space="preserve">the </w:t>
            </w:r>
            <w:r w:rsidR="00712822" w:rsidRPr="00555CD1">
              <w:rPr>
                <w:rFonts w:ascii="Arial" w:hAnsi="Arial" w:cs="Arial"/>
                <w:b w:val="0"/>
                <w:bCs w:val="0"/>
                <w:color w:val="000000" w:themeColor="text1"/>
                <w:sz w:val="18"/>
                <w:szCs w:val="18"/>
                <w:lang w:val="en-US"/>
              </w:rPr>
              <w:t xml:space="preserve">included studies </w:t>
            </w:r>
            <w:r w:rsidR="002171B8" w:rsidRPr="00555CD1">
              <w:rPr>
                <w:rFonts w:ascii="Arial" w:hAnsi="Arial" w:cs="Arial"/>
                <w:b w:val="0"/>
                <w:bCs w:val="0"/>
                <w:color w:val="000000" w:themeColor="text1"/>
                <w:sz w:val="18"/>
                <w:szCs w:val="18"/>
                <w:lang w:val="en-US"/>
              </w:rPr>
              <w:t xml:space="preserve">will be </w:t>
            </w:r>
            <w:r w:rsidR="00231B5D" w:rsidRPr="00555CD1">
              <w:rPr>
                <w:rFonts w:ascii="Arial" w:hAnsi="Arial" w:cs="Arial"/>
                <w:b w:val="0"/>
                <w:bCs w:val="0"/>
                <w:color w:val="000000" w:themeColor="text1"/>
                <w:sz w:val="18"/>
                <w:szCs w:val="18"/>
                <w:lang w:val="en-US"/>
              </w:rPr>
              <w:t xml:space="preserve">hand </w:t>
            </w:r>
            <w:r w:rsidR="002171B8" w:rsidRPr="00555CD1">
              <w:rPr>
                <w:rFonts w:ascii="Arial" w:hAnsi="Arial" w:cs="Arial"/>
                <w:b w:val="0"/>
                <w:bCs w:val="0"/>
                <w:color w:val="000000" w:themeColor="text1"/>
                <w:sz w:val="18"/>
                <w:szCs w:val="18"/>
                <w:lang w:val="en-US"/>
              </w:rPr>
              <w:t>screened</w:t>
            </w:r>
            <w:r w:rsidR="00231B5D" w:rsidRPr="00555CD1">
              <w:rPr>
                <w:rFonts w:ascii="Arial" w:hAnsi="Arial" w:cs="Arial"/>
                <w:b w:val="0"/>
                <w:bCs w:val="0"/>
                <w:color w:val="000000" w:themeColor="text1"/>
                <w:sz w:val="18"/>
                <w:szCs w:val="18"/>
                <w:lang w:val="en-US"/>
              </w:rPr>
              <w:t xml:space="preserve"> for potential studies</w:t>
            </w:r>
            <w:r w:rsidR="002171B8" w:rsidRPr="00555CD1">
              <w:rPr>
                <w:rFonts w:ascii="Arial" w:hAnsi="Arial" w:cs="Arial"/>
                <w:b w:val="0"/>
                <w:bCs w:val="0"/>
                <w:color w:val="000000" w:themeColor="text1"/>
                <w:sz w:val="18"/>
                <w:szCs w:val="18"/>
                <w:lang w:val="en-US"/>
              </w:rPr>
              <w:t xml:space="preserve">. Any discrepancies between authors will be </w:t>
            </w:r>
            <w:r w:rsidR="00130649">
              <w:rPr>
                <w:rFonts w:ascii="Arial" w:hAnsi="Arial" w:cs="Arial"/>
                <w:b w:val="0"/>
                <w:bCs w:val="0"/>
                <w:color w:val="000000" w:themeColor="text1"/>
                <w:sz w:val="18"/>
                <w:szCs w:val="18"/>
                <w:lang w:val="en-US"/>
              </w:rPr>
              <w:t xml:space="preserve">resolved by </w:t>
            </w:r>
            <w:r w:rsidR="006F6E04">
              <w:rPr>
                <w:rFonts w:ascii="Arial" w:hAnsi="Arial" w:cs="Arial"/>
                <w:b w:val="0"/>
                <w:bCs w:val="0"/>
                <w:color w:val="000000" w:themeColor="text1"/>
                <w:sz w:val="18"/>
                <w:szCs w:val="18"/>
                <w:lang w:val="en-US"/>
              </w:rPr>
              <w:t>arbitration between the authors.</w:t>
            </w:r>
          </w:p>
          <w:p w14:paraId="146209CA" w14:textId="77777777" w:rsidR="009C3A51" w:rsidRPr="00555CD1" w:rsidRDefault="009C3A51">
            <w:pPr>
              <w:pStyle w:val="Heading2"/>
              <w:rPr>
                <w:rFonts w:ascii="Arial" w:hAnsi="Arial" w:cs="Arial"/>
                <w:color w:val="000000" w:themeColor="text1"/>
                <w:lang w:val="en-US"/>
              </w:rPr>
            </w:pPr>
          </w:p>
          <w:p w14:paraId="134FD35A" w14:textId="565C0B12" w:rsidR="006F6E04" w:rsidRDefault="002171B8">
            <w:pPr>
              <w:pStyle w:val="Heading2"/>
              <w:rPr>
                <w:rFonts w:ascii="Arial" w:hAnsi="Arial" w:cs="Arial"/>
                <w:color w:val="000000" w:themeColor="text1"/>
                <w:lang w:val="en-US"/>
              </w:rPr>
            </w:pPr>
            <w:r w:rsidRPr="00555CD1">
              <w:rPr>
                <w:rFonts w:ascii="Arial" w:hAnsi="Arial" w:cs="Arial"/>
                <w:color w:val="000000" w:themeColor="text1"/>
                <w:lang w:val="en-US"/>
              </w:rPr>
              <w:t xml:space="preserve">Two authors will independently extract the following data: </w:t>
            </w:r>
          </w:p>
          <w:p w14:paraId="7F5B7661" w14:textId="77777777" w:rsidR="006F6E04" w:rsidRPr="006F6E04" w:rsidRDefault="006F6E04" w:rsidP="006F6E04">
            <w:pPr>
              <w:pStyle w:val="Heading2"/>
              <w:numPr>
                <w:ilvl w:val="0"/>
                <w:numId w:val="8"/>
              </w:numPr>
              <w:rPr>
                <w:rFonts w:ascii="Arial" w:hAnsi="Arial" w:cs="Arial"/>
                <w:color w:val="000000" w:themeColor="text1"/>
                <w:lang w:val="en-GB"/>
              </w:rPr>
            </w:pPr>
            <w:r w:rsidRPr="006F6E04">
              <w:rPr>
                <w:rFonts w:ascii="Arial" w:hAnsi="Arial" w:cs="Arial"/>
                <w:color w:val="000000" w:themeColor="text1"/>
                <w:lang w:val="en-GB"/>
              </w:rPr>
              <w:t>Methods of detecting research misconduct</w:t>
            </w:r>
          </w:p>
          <w:p w14:paraId="72D9675D" w14:textId="77777777" w:rsidR="006F6E04" w:rsidRPr="006F6E04" w:rsidRDefault="006F6E04" w:rsidP="006F6E04">
            <w:pPr>
              <w:pStyle w:val="Heading2"/>
              <w:numPr>
                <w:ilvl w:val="1"/>
                <w:numId w:val="8"/>
              </w:numPr>
              <w:rPr>
                <w:rFonts w:ascii="Arial" w:hAnsi="Arial" w:cs="Arial"/>
                <w:color w:val="000000" w:themeColor="text1"/>
                <w:lang w:val="en-GB"/>
              </w:rPr>
            </w:pPr>
            <w:r w:rsidRPr="006F6E04">
              <w:rPr>
                <w:rFonts w:ascii="Arial" w:hAnsi="Arial" w:cs="Arial"/>
                <w:color w:val="000000" w:themeColor="text1"/>
                <w:lang w:val="en-GB"/>
              </w:rPr>
              <w:t>Type of research misconduct</w:t>
            </w:r>
          </w:p>
          <w:p w14:paraId="195F4C01" w14:textId="77777777" w:rsidR="006F6E04" w:rsidRPr="006F6E04" w:rsidRDefault="006F6E04" w:rsidP="006F6E04">
            <w:pPr>
              <w:pStyle w:val="Heading2"/>
              <w:numPr>
                <w:ilvl w:val="2"/>
                <w:numId w:val="8"/>
              </w:numPr>
              <w:rPr>
                <w:rFonts w:ascii="Arial" w:hAnsi="Arial" w:cs="Arial"/>
                <w:color w:val="000000" w:themeColor="text1"/>
                <w:lang w:val="en-GB"/>
              </w:rPr>
            </w:pPr>
            <w:r w:rsidRPr="006F6E04">
              <w:rPr>
                <w:rFonts w:ascii="Arial" w:hAnsi="Arial" w:cs="Arial"/>
                <w:color w:val="000000" w:themeColor="text1"/>
                <w:lang w:val="en-GB"/>
              </w:rPr>
              <w:t>Summary data</w:t>
            </w:r>
          </w:p>
          <w:p w14:paraId="77F38785" w14:textId="0A5CBF33" w:rsidR="006F6E04" w:rsidRPr="006F6E04" w:rsidRDefault="006F6E04" w:rsidP="006F6E04">
            <w:pPr>
              <w:pStyle w:val="Heading2"/>
              <w:numPr>
                <w:ilvl w:val="2"/>
                <w:numId w:val="8"/>
              </w:numPr>
              <w:rPr>
                <w:rFonts w:ascii="Arial" w:hAnsi="Arial" w:cs="Arial"/>
                <w:color w:val="000000" w:themeColor="text1"/>
                <w:lang w:val="en-GB"/>
              </w:rPr>
            </w:pPr>
            <w:r w:rsidRPr="006F6E04">
              <w:rPr>
                <w:rFonts w:ascii="Arial" w:hAnsi="Arial" w:cs="Arial"/>
                <w:color w:val="000000" w:themeColor="text1"/>
                <w:lang w:val="en-GB"/>
              </w:rPr>
              <w:t>Individua participant dat</w:t>
            </w:r>
            <w:r w:rsidR="0002550B">
              <w:rPr>
                <w:rFonts w:ascii="Arial" w:hAnsi="Arial" w:cs="Arial"/>
                <w:color w:val="000000" w:themeColor="text1"/>
                <w:lang w:val="en-GB"/>
              </w:rPr>
              <w:t>a</w:t>
            </w:r>
          </w:p>
          <w:p w14:paraId="54A2EC41" w14:textId="231FC9B1" w:rsidR="006F6E04" w:rsidRDefault="0002550B" w:rsidP="006F6E04">
            <w:pPr>
              <w:pStyle w:val="Heading2"/>
              <w:numPr>
                <w:ilvl w:val="1"/>
                <w:numId w:val="8"/>
              </w:numPr>
              <w:rPr>
                <w:rFonts w:ascii="Arial" w:hAnsi="Arial" w:cs="Arial"/>
                <w:color w:val="000000" w:themeColor="text1"/>
                <w:lang w:val="en-GB"/>
              </w:rPr>
            </w:pPr>
            <w:r>
              <w:rPr>
                <w:rFonts w:ascii="Arial" w:hAnsi="Arial" w:cs="Arial"/>
                <w:color w:val="000000" w:themeColor="text1"/>
                <w:lang w:val="en-GB"/>
              </w:rPr>
              <w:t>C</w:t>
            </w:r>
            <w:r w:rsidR="006F6E04" w:rsidRPr="006F6E04">
              <w:rPr>
                <w:rFonts w:ascii="Arial" w:hAnsi="Arial" w:cs="Arial"/>
                <w:color w:val="000000" w:themeColor="text1"/>
                <w:lang w:val="en-GB"/>
              </w:rPr>
              <w:t>riteria of research misconduct</w:t>
            </w:r>
          </w:p>
          <w:p w14:paraId="15177176" w14:textId="29B0494C" w:rsidR="0002550B" w:rsidRDefault="0002550B" w:rsidP="006F6E04">
            <w:pPr>
              <w:pStyle w:val="Heading2"/>
              <w:numPr>
                <w:ilvl w:val="1"/>
                <w:numId w:val="8"/>
              </w:numPr>
              <w:rPr>
                <w:rFonts w:ascii="Arial" w:hAnsi="Arial" w:cs="Arial"/>
                <w:color w:val="000000" w:themeColor="text1"/>
                <w:lang w:val="en-GB"/>
              </w:rPr>
            </w:pPr>
            <w:r>
              <w:rPr>
                <w:rFonts w:ascii="Arial" w:hAnsi="Arial" w:cs="Arial"/>
                <w:color w:val="000000" w:themeColor="text1"/>
                <w:lang w:val="en-GB"/>
              </w:rPr>
              <w:t>Type of data required for research misconduct: summary data/individual participant data</w:t>
            </w:r>
          </w:p>
          <w:p w14:paraId="6AF8B662" w14:textId="658F7F7C" w:rsidR="0002550B" w:rsidRPr="006F6E04" w:rsidRDefault="0002550B" w:rsidP="006F6E04">
            <w:pPr>
              <w:pStyle w:val="Heading2"/>
              <w:numPr>
                <w:ilvl w:val="1"/>
                <w:numId w:val="8"/>
              </w:numPr>
              <w:rPr>
                <w:rFonts w:ascii="Arial" w:hAnsi="Arial" w:cs="Arial"/>
                <w:color w:val="000000" w:themeColor="text1"/>
                <w:lang w:val="en-GB"/>
              </w:rPr>
            </w:pPr>
            <w:r>
              <w:rPr>
                <w:rFonts w:ascii="Arial" w:hAnsi="Arial" w:cs="Arial"/>
                <w:color w:val="000000" w:themeColor="text1"/>
                <w:lang w:val="en-GB"/>
              </w:rPr>
              <w:t>Software required/formula used to detect research misconduct</w:t>
            </w:r>
          </w:p>
          <w:p w14:paraId="30E2B614" w14:textId="7D4E3862" w:rsidR="0002550B" w:rsidRPr="00D4060B" w:rsidRDefault="0002550B" w:rsidP="00D4060B">
            <w:pPr>
              <w:pStyle w:val="Heading2"/>
              <w:numPr>
                <w:ilvl w:val="0"/>
                <w:numId w:val="8"/>
              </w:numPr>
              <w:rPr>
                <w:rFonts w:ascii="Arial" w:hAnsi="Arial" w:cs="Arial"/>
                <w:color w:val="000000" w:themeColor="text1"/>
                <w:lang w:val="en-GB"/>
              </w:rPr>
            </w:pPr>
            <w:r>
              <w:rPr>
                <w:rFonts w:ascii="Arial" w:hAnsi="Arial" w:cs="Arial"/>
                <w:color w:val="000000" w:themeColor="text1"/>
                <w:lang w:val="en-GB"/>
              </w:rPr>
              <w:t>Impact on clinical management</w:t>
            </w:r>
          </w:p>
          <w:p w14:paraId="094E6C08" w14:textId="74212D9F" w:rsidR="006F6E04" w:rsidRPr="006F6E04" w:rsidRDefault="006F6E04" w:rsidP="006F6E04">
            <w:pPr>
              <w:pStyle w:val="Heading2"/>
              <w:numPr>
                <w:ilvl w:val="0"/>
                <w:numId w:val="8"/>
              </w:numPr>
              <w:rPr>
                <w:rFonts w:ascii="Arial" w:hAnsi="Arial" w:cs="Arial"/>
                <w:color w:val="000000" w:themeColor="text1"/>
                <w:lang w:val="en-GB"/>
              </w:rPr>
            </w:pPr>
            <w:r w:rsidRPr="006F6E04">
              <w:rPr>
                <w:rFonts w:ascii="Arial" w:hAnsi="Arial" w:cs="Arial"/>
                <w:color w:val="000000" w:themeColor="text1"/>
                <w:lang w:val="en-GB"/>
              </w:rPr>
              <w:t>Accuracy in the detection</w:t>
            </w:r>
          </w:p>
          <w:p w14:paraId="284A3F60" w14:textId="2C6BA0B8" w:rsidR="006F6E04" w:rsidRPr="006F6E04" w:rsidRDefault="006F6E04" w:rsidP="006F6E04">
            <w:pPr>
              <w:pStyle w:val="Heading2"/>
              <w:numPr>
                <w:ilvl w:val="1"/>
                <w:numId w:val="8"/>
              </w:numPr>
              <w:rPr>
                <w:rFonts w:ascii="Arial" w:hAnsi="Arial" w:cs="Arial"/>
                <w:color w:val="000000" w:themeColor="text1"/>
                <w:lang w:val="en-GB"/>
              </w:rPr>
            </w:pPr>
            <w:r w:rsidRPr="006F6E04">
              <w:rPr>
                <w:rFonts w:ascii="Arial" w:hAnsi="Arial" w:cs="Arial"/>
                <w:color w:val="000000" w:themeColor="text1"/>
                <w:lang w:val="en-GB"/>
              </w:rPr>
              <w:t>The number of true positive, true negative, false positive and false negative</w:t>
            </w:r>
            <w:r w:rsidR="0002550B">
              <w:rPr>
                <w:rFonts w:ascii="Arial" w:hAnsi="Arial" w:cs="Arial"/>
                <w:color w:val="000000" w:themeColor="text1"/>
                <w:lang w:val="en-GB"/>
              </w:rPr>
              <w:t xml:space="preserve"> in detecting research misconduct</w:t>
            </w:r>
          </w:p>
          <w:p w14:paraId="6B90C374" w14:textId="77777777" w:rsidR="006F6E04" w:rsidDel="001556B4" w:rsidRDefault="006F6E04">
            <w:pPr>
              <w:pStyle w:val="Heading2"/>
              <w:rPr>
                <w:del w:id="38" w:author="Leung, On Kwok" w:date="2023-02-04T11:41:00Z"/>
                <w:rFonts w:ascii="Arial" w:hAnsi="Arial" w:cs="Arial"/>
                <w:color w:val="000000" w:themeColor="text1"/>
                <w:lang w:val="en-US"/>
              </w:rPr>
            </w:pPr>
          </w:p>
          <w:p w14:paraId="151B3573" w14:textId="77777777" w:rsidR="006F3C32" w:rsidRPr="00555CD1" w:rsidRDefault="006F3C32">
            <w:pPr>
              <w:pStyle w:val="Heading2"/>
              <w:rPr>
                <w:rFonts w:ascii="Arial" w:hAnsi="Arial" w:cs="Arial"/>
                <w:color w:val="000000" w:themeColor="text1"/>
                <w:lang w:val="en-US"/>
              </w:rPr>
            </w:pPr>
          </w:p>
          <w:p w14:paraId="768ACC4F" w14:textId="77777777" w:rsidR="00F94F20" w:rsidRPr="00555CD1" w:rsidRDefault="00F94F20">
            <w:pPr>
              <w:pStyle w:val="printed"/>
              <w:rPr>
                <w:rFonts w:ascii="Arial" w:hAnsi="Arial" w:cs="Arial"/>
                <w:color w:val="auto"/>
                <w:lang w:val="en-US"/>
              </w:rPr>
            </w:pPr>
          </w:p>
        </w:tc>
      </w:tr>
      <w:tr w:rsidR="00BE7C1E" w:rsidRPr="00555CD1" w14:paraId="4AD114D0" w14:textId="77777777" w:rsidTr="0040735C">
        <w:trPr>
          <w:tblCellSpacing w:w="0" w:type="dxa"/>
        </w:trPr>
        <w:tc>
          <w:tcPr>
            <w:tcW w:w="175" w:type="pct"/>
            <w:hideMark/>
          </w:tcPr>
          <w:p w14:paraId="63A90CFD"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27</w:t>
            </w:r>
          </w:p>
        </w:tc>
        <w:tc>
          <w:tcPr>
            <w:tcW w:w="4825" w:type="pct"/>
            <w:gridSpan w:val="2"/>
            <w:hideMark/>
          </w:tcPr>
          <w:p w14:paraId="17A050A8" w14:textId="3F175D12" w:rsidR="009C3A51" w:rsidRPr="00555CD1" w:rsidRDefault="00584A15" w:rsidP="006F3C32">
            <w:pPr>
              <w:pStyle w:val="Heading1"/>
              <w:rPr>
                <w:rFonts w:ascii="Arial" w:hAnsi="Arial" w:cs="Arial"/>
                <w:color w:val="auto"/>
                <w:sz w:val="18"/>
                <w:szCs w:val="18"/>
                <w:lang w:val="en-US"/>
              </w:rPr>
            </w:pPr>
            <w:r w:rsidRPr="00555CD1">
              <w:rPr>
                <w:rFonts w:ascii="Arial" w:hAnsi="Arial" w:cs="Arial"/>
                <w:color w:val="auto"/>
                <w:sz w:val="18"/>
                <w:szCs w:val="18"/>
                <w:lang w:val="en-US"/>
              </w:rPr>
              <w:t>Risk of bias (quality) assessment</w:t>
            </w:r>
          </w:p>
          <w:p w14:paraId="2E8D42D9" w14:textId="49EBDE6F" w:rsidR="002171B8" w:rsidRPr="00555CD1" w:rsidRDefault="006F3C32">
            <w:pPr>
              <w:pStyle w:val="Heading2"/>
              <w:rPr>
                <w:rFonts w:ascii="Arial" w:hAnsi="Arial" w:cs="Arial"/>
                <w:color w:val="auto"/>
                <w:lang w:val="en-US"/>
              </w:rPr>
            </w:pPr>
            <w:r w:rsidRPr="00555CD1">
              <w:rPr>
                <w:rFonts w:ascii="Arial" w:hAnsi="Arial" w:cs="Arial"/>
                <w:color w:val="auto"/>
                <w:lang w:val="en-US"/>
              </w:rPr>
              <w:t xml:space="preserve">We will use the </w:t>
            </w:r>
            <w:r w:rsidR="008A3FEC">
              <w:rPr>
                <w:rFonts w:ascii="Arial" w:hAnsi="Arial" w:cs="Arial"/>
                <w:color w:val="auto"/>
                <w:lang w:val="en-US"/>
              </w:rPr>
              <w:t xml:space="preserve">QUADAS-2 risk </w:t>
            </w:r>
            <w:r w:rsidR="008E2A4C">
              <w:rPr>
                <w:rFonts w:ascii="Arial" w:hAnsi="Arial" w:cs="Arial"/>
                <w:color w:val="auto"/>
                <w:lang w:val="en-US"/>
              </w:rPr>
              <w:t xml:space="preserve">of bias tool for </w:t>
            </w:r>
            <w:r w:rsidRPr="00555CD1">
              <w:rPr>
                <w:rFonts w:ascii="Arial" w:hAnsi="Arial" w:cs="Arial"/>
                <w:color w:val="auto"/>
                <w:lang w:val="en-US"/>
              </w:rPr>
              <w:t>diagnostic studies</w:t>
            </w:r>
            <w:r w:rsidR="00ED78B7" w:rsidRPr="00555CD1">
              <w:rPr>
                <w:rFonts w:ascii="Arial" w:hAnsi="Arial" w:cs="Arial"/>
                <w:color w:val="auto"/>
                <w:lang w:val="en-US"/>
              </w:rPr>
              <w:t xml:space="preserve"> to assess study bias</w:t>
            </w:r>
            <w:r w:rsidR="0002550B">
              <w:rPr>
                <w:rFonts w:ascii="Arial" w:hAnsi="Arial" w:cs="Arial"/>
                <w:color w:val="auto"/>
                <w:lang w:val="en-US"/>
              </w:rPr>
              <w:t xml:space="preserve"> Two independent </w:t>
            </w:r>
            <w:r w:rsidRPr="00555CD1">
              <w:rPr>
                <w:rFonts w:ascii="Arial" w:hAnsi="Arial" w:cs="Arial"/>
                <w:color w:val="auto"/>
                <w:lang w:val="en-US"/>
              </w:rPr>
              <w:t>researchers will independently screen all studies for bias and</w:t>
            </w:r>
            <w:r w:rsidR="00ED78B7" w:rsidRPr="00555CD1">
              <w:rPr>
                <w:rFonts w:ascii="Arial" w:hAnsi="Arial" w:cs="Arial"/>
                <w:color w:val="auto"/>
                <w:lang w:val="en-US"/>
              </w:rPr>
              <w:t xml:space="preserve"> if there are discrepancies</w:t>
            </w:r>
            <w:r w:rsidR="00C65E93">
              <w:rPr>
                <w:rFonts w:ascii="Arial" w:hAnsi="Arial" w:cs="Arial"/>
                <w:color w:val="auto"/>
                <w:lang w:val="en-US"/>
              </w:rPr>
              <w:t xml:space="preserve"> it will be resolved by arbitration between the authors</w:t>
            </w:r>
            <w:r w:rsidR="001556B4">
              <w:rPr>
                <w:rFonts w:ascii="Arial" w:hAnsi="Arial" w:cs="Arial"/>
                <w:color w:val="auto"/>
                <w:lang w:val="en-US"/>
              </w:rPr>
              <w:t>.</w:t>
            </w:r>
          </w:p>
          <w:p w14:paraId="4CE9C42A" w14:textId="77777777" w:rsidR="006F3C32" w:rsidRPr="00555CD1" w:rsidRDefault="006F3C32">
            <w:pPr>
              <w:pStyle w:val="Heading2"/>
              <w:rPr>
                <w:rFonts w:ascii="Arial" w:hAnsi="Arial" w:cs="Arial"/>
                <w:color w:val="auto"/>
                <w:lang w:val="en-US"/>
              </w:rPr>
            </w:pPr>
          </w:p>
          <w:p w14:paraId="7C4A55F8" w14:textId="77777777" w:rsidR="00F94F20" w:rsidRPr="00555CD1" w:rsidRDefault="00F94F20">
            <w:pPr>
              <w:pStyle w:val="printed"/>
              <w:rPr>
                <w:rFonts w:ascii="Arial" w:hAnsi="Arial" w:cs="Arial"/>
                <w:color w:val="auto"/>
                <w:lang w:val="en-US"/>
              </w:rPr>
            </w:pPr>
          </w:p>
        </w:tc>
      </w:tr>
      <w:tr w:rsidR="00BE7C1E" w:rsidRPr="00555CD1" w14:paraId="1B26C566" w14:textId="77777777" w:rsidTr="0040735C">
        <w:trPr>
          <w:tblCellSpacing w:w="0" w:type="dxa"/>
        </w:trPr>
        <w:tc>
          <w:tcPr>
            <w:tcW w:w="175" w:type="pct"/>
            <w:hideMark/>
          </w:tcPr>
          <w:p w14:paraId="52184402"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28</w:t>
            </w:r>
          </w:p>
        </w:tc>
        <w:tc>
          <w:tcPr>
            <w:tcW w:w="4825" w:type="pct"/>
            <w:gridSpan w:val="2"/>
            <w:hideMark/>
          </w:tcPr>
          <w:p w14:paraId="07F5CF68"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Strategy for data synthesis</w:t>
            </w:r>
          </w:p>
          <w:p w14:paraId="7C22719D" w14:textId="78B7D79B" w:rsidR="00F94F20" w:rsidRDefault="00F94F20">
            <w:pPr>
              <w:pStyle w:val="Heading2"/>
              <w:rPr>
                <w:rFonts w:ascii="Arial" w:hAnsi="Arial" w:cs="Arial"/>
                <w:color w:val="auto"/>
                <w:lang w:val="en-GB"/>
              </w:rPr>
            </w:pPr>
          </w:p>
          <w:p w14:paraId="39F98A30" w14:textId="12B4AB51" w:rsidR="00D4060B" w:rsidRPr="007903E1" w:rsidRDefault="00D4060B">
            <w:pPr>
              <w:pStyle w:val="Heading2"/>
              <w:rPr>
                <w:rFonts w:ascii="Arial" w:hAnsi="Arial" w:cs="Arial"/>
                <w:color w:val="auto"/>
                <w:lang w:val="en-US"/>
              </w:rPr>
            </w:pPr>
            <w:r>
              <w:rPr>
                <w:rFonts w:ascii="Arial" w:hAnsi="Arial" w:cs="Arial"/>
                <w:color w:val="auto"/>
                <w:lang w:val="en-US"/>
              </w:rPr>
              <w:t>For impact on clinical management, we will provide a narrative synthesis of the impact of the research misconduct on clinical management.</w:t>
            </w:r>
          </w:p>
          <w:p w14:paraId="3D6AD1BD" w14:textId="0753D159" w:rsidR="002171B8" w:rsidRPr="00555CD1" w:rsidRDefault="0002550B" w:rsidP="002171B8">
            <w:pPr>
              <w:pStyle w:val="Heading2"/>
              <w:rPr>
                <w:rFonts w:ascii="Arial" w:hAnsi="Arial" w:cs="Arial"/>
                <w:color w:val="auto"/>
                <w:lang w:val="en-US"/>
              </w:rPr>
            </w:pPr>
            <w:r>
              <w:rPr>
                <w:rFonts w:ascii="Arial" w:hAnsi="Arial" w:cs="Arial"/>
                <w:color w:val="auto"/>
                <w:lang w:val="en-US"/>
              </w:rPr>
              <w:t>In the presence of similar criteria used to detect research misconduct</w:t>
            </w:r>
            <w:r w:rsidR="00D4060B">
              <w:rPr>
                <w:rFonts w:ascii="Arial" w:hAnsi="Arial" w:cs="Arial"/>
                <w:color w:val="auto"/>
                <w:lang w:val="en-US"/>
              </w:rPr>
              <w:t xml:space="preserve"> in more than one study, we will perform bivariate meta-analysis to calculate the summary sensitivity and specificity of each different method. When meta-analysis is not possible, we will tabulate the sensitivity and specificity of each different method of detecting research misconduct.</w:t>
            </w:r>
          </w:p>
          <w:p w14:paraId="45FD22A4" w14:textId="77777777" w:rsidR="00F94F20" w:rsidRPr="00555CD1" w:rsidRDefault="00F94F20" w:rsidP="00ED0969">
            <w:pPr>
              <w:pStyle w:val="printed"/>
              <w:rPr>
                <w:rFonts w:ascii="Arial" w:hAnsi="Arial" w:cs="Arial"/>
                <w:color w:val="auto"/>
                <w:lang w:val="en-US"/>
              </w:rPr>
            </w:pPr>
          </w:p>
        </w:tc>
      </w:tr>
      <w:tr w:rsidR="00BE7C1E" w:rsidRPr="00555CD1" w14:paraId="3B7DF884" w14:textId="77777777" w:rsidTr="0040735C">
        <w:trPr>
          <w:tblCellSpacing w:w="0" w:type="dxa"/>
        </w:trPr>
        <w:tc>
          <w:tcPr>
            <w:tcW w:w="175" w:type="pct"/>
            <w:hideMark/>
          </w:tcPr>
          <w:p w14:paraId="396F8909"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29</w:t>
            </w:r>
          </w:p>
        </w:tc>
        <w:tc>
          <w:tcPr>
            <w:tcW w:w="4825" w:type="pct"/>
            <w:gridSpan w:val="2"/>
            <w:hideMark/>
          </w:tcPr>
          <w:p w14:paraId="06E8F3D7"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Analysis of subgroups or subsets</w:t>
            </w:r>
          </w:p>
          <w:p w14:paraId="31DF4337" w14:textId="62E37A3C" w:rsidR="00F94F20" w:rsidRPr="00555CD1" w:rsidRDefault="00B25D34">
            <w:pPr>
              <w:pStyle w:val="Heading2"/>
              <w:rPr>
                <w:rFonts w:ascii="Arial" w:hAnsi="Arial" w:cs="Arial"/>
                <w:color w:val="auto"/>
                <w:lang w:val="en-US"/>
              </w:rPr>
            </w:pPr>
            <w:r w:rsidRPr="00555CD1">
              <w:rPr>
                <w:rFonts w:ascii="Arial" w:hAnsi="Arial" w:cs="Arial"/>
                <w:color w:val="auto"/>
                <w:lang w:val="en-US"/>
              </w:rPr>
              <w:t>If sufficient data</w:t>
            </w:r>
            <w:r w:rsidR="001922ED" w:rsidRPr="00555CD1">
              <w:rPr>
                <w:rFonts w:ascii="Arial" w:hAnsi="Arial" w:cs="Arial"/>
                <w:color w:val="auto"/>
                <w:lang w:val="en-US"/>
              </w:rPr>
              <w:t xml:space="preserve"> is available</w:t>
            </w:r>
            <w:r w:rsidR="00A0719B" w:rsidRPr="00555CD1">
              <w:rPr>
                <w:rFonts w:ascii="Arial" w:hAnsi="Arial" w:cs="Arial"/>
                <w:color w:val="auto"/>
                <w:lang w:val="en-US"/>
              </w:rPr>
              <w:t>, sub-groups analysis will be carried out for</w:t>
            </w:r>
            <w:r w:rsidRPr="00555CD1">
              <w:rPr>
                <w:rFonts w:ascii="Arial" w:hAnsi="Arial" w:cs="Arial"/>
                <w:color w:val="auto"/>
                <w:lang w:val="en-US"/>
              </w:rPr>
              <w:t xml:space="preserve"> </w:t>
            </w:r>
            <w:r w:rsidR="00BD6A04" w:rsidRPr="00555CD1">
              <w:rPr>
                <w:rFonts w:ascii="Arial" w:hAnsi="Arial" w:cs="Arial"/>
                <w:color w:val="auto"/>
                <w:lang w:val="en-US"/>
              </w:rPr>
              <w:t xml:space="preserve">effectiveness of </w:t>
            </w:r>
            <w:r w:rsidRPr="00555CD1">
              <w:rPr>
                <w:rFonts w:ascii="Arial" w:hAnsi="Arial" w:cs="Arial"/>
                <w:color w:val="auto"/>
                <w:lang w:val="en-US"/>
              </w:rPr>
              <w:t>method based on study</w:t>
            </w:r>
            <w:r w:rsidR="007903E1">
              <w:rPr>
                <w:rFonts w:ascii="Arial" w:hAnsi="Arial" w:cs="Arial"/>
                <w:color w:val="auto"/>
                <w:lang w:val="en-US"/>
              </w:rPr>
              <w:t xml:space="preserve"> type (preclinical or clinical)</w:t>
            </w:r>
            <w:r w:rsidR="00130649">
              <w:rPr>
                <w:rFonts w:ascii="Arial" w:hAnsi="Arial" w:cs="Arial"/>
                <w:color w:val="auto"/>
                <w:lang w:val="en-US"/>
              </w:rPr>
              <w:t>.</w:t>
            </w:r>
          </w:p>
          <w:p w14:paraId="5D227317" w14:textId="77777777" w:rsidR="000D153E" w:rsidRPr="00555CD1" w:rsidRDefault="000D153E" w:rsidP="000D153E">
            <w:pPr>
              <w:pStyle w:val="Heading2"/>
              <w:rPr>
                <w:rFonts w:ascii="Arial" w:hAnsi="Arial" w:cs="Arial"/>
                <w:color w:val="FF0000"/>
                <w:highlight w:val="yellow"/>
                <w:lang w:val="en-US"/>
              </w:rPr>
            </w:pPr>
          </w:p>
          <w:p w14:paraId="5E2B3ADC" w14:textId="77777777" w:rsidR="005711FB" w:rsidRPr="00555CD1" w:rsidRDefault="005711FB" w:rsidP="00B25D34">
            <w:pPr>
              <w:pStyle w:val="paragraph"/>
              <w:spacing w:before="0" w:beforeAutospacing="0" w:after="0" w:afterAutospacing="0"/>
              <w:textAlignment w:val="baseline"/>
              <w:rPr>
                <w:rFonts w:ascii="Arial" w:hAnsi="Arial" w:cs="Arial"/>
                <w:sz w:val="18"/>
                <w:szCs w:val="18"/>
                <w:lang w:val="en-US"/>
              </w:rPr>
            </w:pPr>
          </w:p>
        </w:tc>
      </w:tr>
      <w:tr w:rsidR="00BE7C1E" w:rsidRPr="00555CD1" w14:paraId="0C80EBB2" w14:textId="77777777" w:rsidTr="0040735C">
        <w:trPr>
          <w:gridAfter w:val="1"/>
          <w:wAfter w:w="40" w:type="pct"/>
          <w:tblCellSpacing w:w="0" w:type="dxa"/>
        </w:trPr>
        <w:tc>
          <w:tcPr>
            <w:tcW w:w="4960" w:type="pct"/>
            <w:gridSpan w:val="2"/>
            <w:hideMark/>
          </w:tcPr>
          <w:p w14:paraId="6AB3BDB0" w14:textId="77777777" w:rsidR="00F94F20" w:rsidRPr="00555CD1" w:rsidRDefault="00584A15">
            <w:pPr>
              <w:rPr>
                <w:rFonts w:ascii="Arial" w:hAnsi="Arial" w:cs="Arial"/>
                <w:sz w:val="18"/>
                <w:szCs w:val="18"/>
              </w:rPr>
            </w:pPr>
            <w:r w:rsidRPr="00555CD1">
              <w:rPr>
                <w:rStyle w:val="title1"/>
                <w:rFonts w:ascii="Arial" w:hAnsi="Arial" w:cs="Arial"/>
                <w:color w:val="auto"/>
                <w:sz w:val="18"/>
                <w:szCs w:val="18"/>
              </w:rPr>
              <w:t>Review general information</w:t>
            </w:r>
          </w:p>
        </w:tc>
      </w:tr>
      <w:tr w:rsidR="00BE7C1E" w:rsidRPr="00555CD1" w14:paraId="4D479294" w14:textId="77777777" w:rsidTr="0040735C">
        <w:trPr>
          <w:tblCellSpacing w:w="0" w:type="dxa"/>
        </w:trPr>
        <w:tc>
          <w:tcPr>
            <w:tcW w:w="175" w:type="pct"/>
            <w:hideMark/>
          </w:tcPr>
          <w:p w14:paraId="48DECE93"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30</w:t>
            </w:r>
          </w:p>
        </w:tc>
        <w:tc>
          <w:tcPr>
            <w:tcW w:w="4825" w:type="pct"/>
            <w:gridSpan w:val="2"/>
            <w:hideMark/>
          </w:tcPr>
          <w:p w14:paraId="26A7BF1C"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Type and method of review</w:t>
            </w:r>
          </w:p>
          <w:p w14:paraId="29EFA113" w14:textId="77777777" w:rsidR="00712822" w:rsidRPr="00555CD1" w:rsidRDefault="00712822">
            <w:pPr>
              <w:pStyle w:val="Heading2"/>
              <w:rPr>
                <w:rFonts w:ascii="Arial" w:hAnsi="Arial" w:cs="Arial"/>
                <w:color w:val="auto"/>
                <w:lang w:val="en-US"/>
              </w:rPr>
            </w:pPr>
          </w:p>
          <w:p w14:paraId="69032519" w14:textId="2E80292F" w:rsidR="00712822" w:rsidRPr="00555CD1" w:rsidRDefault="00712822">
            <w:pPr>
              <w:pStyle w:val="Heading2"/>
              <w:rPr>
                <w:rFonts w:ascii="Arial" w:hAnsi="Arial" w:cs="Arial"/>
                <w:color w:val="000000" w:themeColor="text1"/>
                <w:lang w:val="en-US"/>
              </w:rPr>
            </w:pPr>
            <w:r w:rsidRPr="00555CD1">
              <w:rPr>
                <w:rFonts w:ascii="Arial" w:hAnsi="Arial" w:cs="Arial"/>
                <w:color w:val="000000" w:themeColor="text1"/>
                <w:lang w:val="en-US"/>
              </w:rPr>
              <w:t xml:space="preserve">Systematic Review </w:t>
            </w:r>
          </w:p>
          <w:p w14:paraId="38B3300F" w14:textId="77777777" w:rsidR="00F94F20" w:rsidRPr="00555CD1" w:rsidRDefault="00F94F20">
            <w:pPr>
              <w:pStyle w:val="printed"/>
              <w:rPr>
                <w:rFonts w:ascii="Arial" w:hAnsi="Arial" w:cs="Arial"/>
                <w:color w:val="auto"/>
                <w:lang w:val="en-US"/>
              </w:rPr>
            </w:pPr>
          </w:p>
        </w:tc>
      </w:tr>
      <w:tr w:rsidR="00BE7C1E" w:rsidRPr="00555CD1" w14:paraId="31AEEF73" w14:textId="77777777" w:rsidTr="0040735C">
        <w:trPr>
          <w:tblCellSpacing w:w="0" w:type="dxa"/>
        </w:trPr>
        <w:tc>
          <w:tcPr>
            <w:tcW w:w="175" w:type="pct"/>
            <w:hideMark/>
          </w:tcPr>
          <w:p w14:paraId="4DCF1D85"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31</w:t>
            </w:r>
          </w:p>
        </w:tc>
        <w:tc>
          <w:tcPr>
            <w:tcW w:w="4825" w:type="pct"/>
            <w:gridSpan w:val="2"/>
            <w:hideMark/>
          </w:tcPr>
          <w:p w14:paraId="1DAC446C"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Language</w:t>
            </w:r>
          </w:p>
          <w:p w14:paraId="74C99330" w14:textId="0B051580" w:rsidR="00F94F20" w:rsidRPr="00555CD1" w:rsidDel="0040735C" w:rsidRDefault="00584A15">
            <w:pPr>
              <w:pStyle w:val="Heading2"/>
              <w:rPr>
                <w:del w:id="39" w:author="Naidu, Jatin" w:date="2023-02-24T12:51:00Z"/>
                <w:rFonts w:ascii="Arial" w:hAnsi="Arial" w:cs="Arial"/>
                <w:color w:val="auto"/>
                <w:lang w:val="en-US"/>
              </w:rPr>
            </w:pPr>
            <w:del w:id="40" w:author="Naidu, Jatin" w:date="2023-02-24T12:51:00Z">
              <w:r w:rsidRPr="00555CD1" w:rsidDel="0040735C">
                <w:rPr>
                  <w:rFonts w:ascii="Arial" w:hAnsi="Arial" w:cs="Arial"/>
                  <w:color w:val="auto"/>
                  <w:lang w:val="en-US"/>
                </w:rPr>
                <w:delText>Select the language(s) in which the review is being written and will be made available, from the drop down list. Use the control key to select more than one language.</w:delText>
              </w:r>
            </w:del>
          </w:p>
          <w:p w14:paraId="74207BDD" w14:textId="77777777" w:rsidR="009C3A51" w:rsidRPr="00555CD1" w:rsidRDefault="009C3A51">
            <w:pPr>
              <w:pStyle w:val="printed"/>
              <w:rPr>
                <w:rFonts w:ascii="Arial" w:hAnsi="Arial" w:cs="Arial"/>
                <w:color w:val="FF0000"/>
                <w:lang w:val="en-US"/>
              </w:rPr>
            </w:pPr>
          </w:p>
          <w:p w14:paraId="1D3CCEFD" w14:textId="77777777" w:rsidR="00F94F20" w:rsidRPr="00555CD1" w:rsidRDefault="00584A15">
            <w:pPr>
              <w:pStyle w:val="printed"/>
              <w:rPr>
                <w:rFonts w:ascii="Arial" w:hAnsi="Arial" w:cs="Arial"/>
                <w:color w:val="000000" w:themeColor="text1"/>
                <w:lang w:val="en-US"/>
              </w:rPr>
            </w:pPr>
            <w:r w:rsidRPr="00555CD1">
              <w:rPr>
                <w:rFonts w:ascii="Arial" w:hAnsi="Arial" w:cs="Arial"/>
                <w:color w:val="000000" w:themeColor="text1"/>
                <w:lang w:val="en-US"/>
              </w:rPr>
              <w:t>English</w:t>
            </w:r>
          </w:p>
          <w:p w14:paraId="40DD8392" w14:textId="77777777" w:rsidR="009C3A51" w:rsidRPr="00555CD1" w:rsidRDefault="009C3A51">
            <w:pPr>
              <w:pStyle w:val="Heading2"/>
              <w:rPr>
                <w:rFonts w:ascii="Arial" w:hAnsi="Arial" w:cs="Arial"/>
                <w:color w:val="auto"/>
                <w:lang w:val="en-US"/>
              </w:rPr>
            </w:pPr>
          </w:p>
          <w:p w14:paraId="0D0D52B5" w14:textId="77777777" w:rsidR="00F94F20" w:rsidRPr="00555CD1" w:rsidRDefault="00584A15">
            <w:pPr>
              <w:pStyle w:val="Heading2"/>
              <w:rPr>
                <w:rFonts w:ascii="Arial" w:hAnsi="Arial" w:cs="Arial"/>
                <w:color w:val="auto"/>
                <w:lang w:val="en-US"/>
              </w:rPr>
            </w:pPr>
            <w:r w:rsidRPr="00555CD1">
              <w:rPr>
                <w:rFonts w:ascii="Arial" w:hAnsi="Arial" w:cs="Arial"/>
                <w:color w:val="auto"/>
                <w:lang w:val="en-US"/>
              </w:rPr>
              <w:t>Will a summary/abstract be made available in English?</w:t>
            </w:r>
          </w:p>
          <w:p w14:paraId="532A94FD" w14:textId="77777777" w:rsidR="009C3A51" w:rsidRPr="00555CD1" w:rsidRDefault="009C3A51">
            <w:pPr>
              <w:pStyle w:val="printed"/>
              <w:rPr>
                <w:rFonts w:ascii="Arial" w:hAnsi="Arial" w:cs="Arial"/>
                <w:color w:val="FF0000"/>
              </w:rPr>
            </w:pPr>
          </w:p>
          <w:p w14:paraId="23A28055" w14:textId="77777777" w:rsidR="00F94F20" w:rsidRPr="00555CD1" w:rsidRDefault="00584A15">
            <w:pPr>
              <w:pStyle w:val="printed"/>
              <w:rPr>
                <w:rFonts w:ascii="Arial" w:hAnsi="Arial" w:cs="Arial"/>
                <w:color w:val="000000" w:themeColor="text1"/>
              </w:rPr>
            </w:pPr>
            <w:r w:rsidRPr="00555CD1">
              <w:rPr>
                <w:rFonts w:ascii="Arial" w:hAnsi="Arial" w:cs="Arial"/>
                <w:color w:val="000000" w:themeColor="text1"/>
              </w:rPr>
              <w:t>Yes</w:t>
            </w:r>
          </w:p>
          <w:p w14:paraId="2C220F3A" w14:textId="77777777" w:rsidR="002171B8" w:rsidRPr="00555CD1" w:rsidRDefault="002171B8">
            <w:pPr>
              <w:pStyle w:val="printed"/>
              <w:rPr>
                <w:rFonts w:ascii="Arial" w:hAnsi="Arial" w:cs="Arial"/>
                <w:color w:val="auto"/>
              </w:rPr>
            </w:pPr>
          </w:p>
        </w:tc>
      </w:tr>
      <w:tr w:rsidR="00BE7C1E" w:rsidRPr="00555CD1" w14:paraId="1C548A5D" w14:textId="77777777" w:rsidTr="0040735C">
        <w:trPr>
          <w:tblCellSpacing w:w="0" w:type="dxa"/>
        </w:trPr>
        <w:tc>
          <w:tcPr>
            <w:tcW w:w="175" w:type="pct"/>
            <w:hideMark/>
          </w:tcPr>
          <w:p w14:paraId="1F24DE47" w14:textId="77777777"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32</w:t>
            </w:r>
          </w:p>
        </w:tc>
        <w:tc>
          <w:tcPr>
            <w:tcW w:w="4825" w:type="pct"/>
            <w:gridSpan w:val="2"/>
            <w:hideMark/>
          </w:tcPr>
          <w:p w14:paraId="647018EA"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Country</w:t>
            </w:r>
          </w:p>
          <w:p w14:paraId="3B78C205" w14:textId="1FAD77CC" w:rsidR="00F94F20" w:rsidRPr="00555CD1" w:rsidDel="0040735C" w:rsidRDefault="00584A15">
            <w:pPr>
              <w:pStyle w:val="Heading2"/>
              <w:rPr>
                <w:del w:id="41" w:author="Naidu, Jatin" w:date="2023-02-24T12:51:00Z"/>
                <w:rFonts w:ascii="Arial" w:hAnsi="Arial" w:cs="Arial"/>
                <w:color w:val="auto"/>
                <w:lang w:val="en-US"/>
              </w:rPr>
            </w:pPr>
            <w:del w:id="42" w:author="Naidu, Jatin" w:date="2023-02-24T12:51:00Z">
              <w:r w:rsidRPr="00555CD1" w:rsidDel="0040735C">
                <w:rPr>
                  <w:rFonts w:ascii="Arial" w:hAnsi="Arial" w:cs="Arial"/>
                  <w:color w:val="auto"/>
                  <w:lang w:val="en-US"/>
                </w:rPr>
                <w:delText>Select the country in which the review is being carried out from the drop down list. For multi-national collaborations select all the countries involved. Use the control key to select more than one country.</w:delText>
              </w:r>
            </w:del>
          </w:p>
          <w:p w14:paraId="22B7FAB5" w14:textId="77777777" w:rsidR="009C3A51" w:rsidRPr="00555CD1" w:rsidRDefault="009C3A51">
            <w:pPr>
              <w:pStyle w:val="printed"/>
              <w:rPr>
                <w:rFonts w:ascii="Arial" w:hAnsi="Arial" w:cs="Arial"/>
                <w:color w:val="FF0000"/>
              </w:rPr>
            </w:pPr>
          </w:p>
          <w:p w14:paraId="7F9F4630" w14:textId="514A998B" w:rsidR="00563BF6" w:rsidRPr="00555CD1" w:rsidRDefault="00B25D34" w:rsidP="00B25D34">
            <w:pPr>
              <w:pStyle w:val="printed"/>
              <w:rPr>
                <w:rFonts w:ascii="Arial" w:hAnsi="Arial" w:cs="Arial"/>
                <w:color w:val="auto"/>
              </w:rPr>
            </w:pPr>
            <w:r w:rsidRPr="00555CD1">
              <w:rPr>
                <w:rFonts w:ascii="Arial" w:hAnsi="Arial" w:cs="Arial"/>
                <w:color w:val="000000" w:themeColor="text1"/>
              </w:rPr>
              <w:t>United Kingdom</w:t>
            </w:r>
          </w:p>
        </w:tc>
      </w:tr>
      <w:tr w:rsidR="00BE7C1E" w:rsidRPr="00555CD1" w14:paraId="69BED2A4" w14:textId="77777777" w:rsidTr="0040735C">
        <w:trPr>
          <w:tblCellSpacing w:w="0" w:type="dxa"/>
        </w:trPr>
        <w:tc>
          <w:tcPr>
            <w:tcW w:w="175" w:type="pct"/>
            <w:hideMark/>
          </w:tcPr>
          <w:p w14:paraId="56C6CEB7" w14:textId="79EC574B" w:rsidR="00F94F20" w:rsidRPr="00555CD1" w:rsidRDefault="0040735C">
            <w:pPr>
              <w:pStyle w:val="Heading1"/>
              <w:rPr>
                <w:rFonts w:ascii="Arial" w:hAnsi="Arial" w:cs="Arial"/>
                <w:color w:val="auto"/>
                <w:sz w:val="18"/>
                <w:szCs w:val="18"/>
              </w:rPr>
            </w:pPr>
            <w:ins w:id="43" w:author="Naidu, Jatin" w:date="2023-02-24T12:54:00Z">
              <w:r>
                <w:rPr>
                  <w:rFonts w:ascii="Arial" w:hAnsi="Arial" w:cs="Arial"/>
                  <w:color w:val="auto"/>
                  <w:sz w:val="18"/>
                  <w:szCs w:val="18"/>
                </w:rPr>
                <w:t>33</w:t>
              </w:r>
            </w:ins>
            <w:del w:id="44" w:author="Naidu, Jatin" w:date="2023-02-24T12:54:00Z">
              <w:r w:rsidR="00584A15" w:rsidRPr="00555CD1" w:rsidDel="0040735C">
                <w:rPr>
                  <w:rFonts w:ascii="Arial" w:hAnsi="Arial" w:cs="Arial"/>
                  <w:color w:val="auto"/>
                  <w:sz w:val="18"/>
                  <w:szCs w:val="18"/>
                </w:rPr>
                <w:delText>34</w:delText>
              </w:r>
            </w:del>
          </w:p>
        </w:tc>
        <w:tc>
          <w:tcPr>
            <w:tcW w:w="4825" w:type="pct"/>
            <w:gridSpan w:val="2"/>
            <w:hideMark/>
          </w:tcPr>
          <w:p w14:paraId="23F536D9"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Reference and/or URL for published protocol</w:t>
            </w:r>
          </w:p>
          <w:p w14:paraId="1145D9AF" w14:textId="388ED82A" w:rsidR="00F94F20" w:rsidRPr="00555CD1" w:rsidDel="0040735C" w:rsidRDefault="00584A15">
            <w:pPr>
              <w:pStyle w:val="Heading2"/>
              <w:rPr>
                <w:del w:id="45" w:author="Naidu, Jatin" w:date="2023-02-24T12:55:00Z"/>
                <w:rFonts w:ascii="Arial" w:hAnsi="Arial" w:cs="Arial"/>
                <w:color w:val="auto"/>
                <w:lang w:val="en-US"/>
              </w:rPr>
            </w:pPr>
            <w:del w:id="46" w:author="Naidu, Jatin" w:date="2023-02-24T12:55:00Z">
              <w:r w:rsidRPr="00555CD1" w:rsidDel="0040735C">
                <w:rPr>
                  <w:rFonts w:ascii="Arial" w:hAnsi="Arial" w:cs="Arial"/>
                  <w:color w:val="auto"/>
                  <w:lang w:val="en-US"/>
                </w:rPr>
                <w:delText>Give the citation for the published protocol, if there is one.</w:delText>
              </w:r>
            </w:del>
          </w:p>
          <w:p w14:paraId="3FBCC08D" w14:textId="5639AE5D" w:rsidR="00F94F20" w:rsidRPr="00555CD1" w:rsidDel="0040735C" w:rsidRDefault="00584A15">
            <w:pPr>
              <w:pStyle w:val="Heading2"/>
              <w:rPr>
                <w:del w:id="47" w:author="Naidu, Jatin" w:date="2023-02-24T12:55:00Z"/>
                <w:rFonts w:ascii="Arial" w:hAnsi="Arial" w:cs="Arial"/>
                <w:color w:val="auto"/>
                <w:lang w:val="en-US"/>
              </w:rPr>
            </w:pPr>
            <w:del w:id="48" w:author="Naidu, Jatin" w:date="2023-02-24T12:55:00Z">
              <w:r w:rsidRPr="00555CD1" w:rsidDel="0040735C">
                <w:rPr>
                  <w:rFonts w:ascii="Arial" w:hAnsi="Arial" w:cs="Arial"/>
                  <w:color w:val="auto"/>
                  <w:lang w:val="en-US"/>
                </w:rPr>
                <w:delText>Give the link to the published protocol, if there is one. This may be to an external site or to a protocol deposited with CRD in pdf format.</w:delText>
              </w:r>
            </w:del>
          </w:p>
          <w:p w14:paraId="4733C0FB" w14:textId="77777777" w:rsidR="009C3A51" w:rsidRPr="00555CD1" w:rsidRDefault="009C3A51">
            <w:pPr>
              <w:pStyle w:val="Heading2"/>
              <w:rPr>
                <w:rFonts w:ascii="Arial" w:hAnsi="Arial" w:cs="Arial"/>
                <w:color w:val="FF0000"/>
                <w:lang w:val="en-US"/>
              </w:rPr>
            </w:pPr>
          </w:p>
          <w:p w14:paraId="277F3C45" w14:textId="77777777" w:rsidR="005A59B6" w:rsidRPr="00555CD1" w:rsidRDefault="005A59B6">
            <w:pPr>
              <w:pStyle w:val="Heading2"/>
              <w:rPr>
                <w:rFonts w:ascii="Arial" w:hAnsi="Arial" w:cs="Arial"/>
                <w:color w:val="000000" w:themeColor="text1"/>
                <w:lang w:val="en-US"/>
              </w:rPr>
            </w:pPr>
            <w:r w:rsidRPr="00555CD1">
              <w:rPr>
                <w:rFonts w:ascii="Arial" w:hAnsi="Arial" w:cs="Arial"/>
                <w:color w:val="000000" w:themeColor="text1"/>
                <w:lang w:val="en-US"/>
              </w:rPr>
              <w:t>N</w:t>
            </w:r>
            <w:r w:rsidR="009C3A51" w:rsidRPr="00555CD1">
              <w:rPr>
                <w:rFonts w:ascii="Arial" w:hAnsi="Arial" w:cs="Arial"/>
                <w:color w:val="000000" w:themeColor="text1"/>
                <w:lang w:val="en-US"/>
              </w:rPr>
              <w:t>/</w:t>
            </w:r>
            <w:r w:rsidRPr="00555CD1">
              <w:rPr>
                <w:rFonts w:ascii="Arial" w:hAnsi="Arial" w:cs="Arial"/>
                <w:color w:val="000000" w:themeColor="text1"/>
                <w:lang w:val="en-US"/>
              </w:rPr>
              <w:t>A</w:t>
            </w:r>
          </w:p>
          <w:p w14:paraId="5737E9CC" w14:textId="77777777" w:rsidR="00F94F20" w:rsidRPr="00555CD1" w:rsidRDefault="00F94F20">
            <w:pPr>
              <w:pStyle w:val="printed"/>
              <w:rPr>
                <w:rFonts w:ascii="Arial" w:hAnsi="Arial" w:cs="Arial"/>
                <w:color w:val="auto"/>
                <w:lang w:val="en-US"/>
              </w:rPr>
            </w:pPr>
          </w:p>
          <w:p w14:paraId="171122EF" w14:textId="77777777" w:rsidR="00F94F20" w:rsidRPr="00555CD1" w:rsidRDefault="00584A15">
            <w:pPr>
              <w:pStyle w:val="Heading2"/>
              <w:rPr>
                <w:rFonts w:ascii="Arial" w:hAnsi="Arial" w:cs="Arial"/>
                <w:color w:val="auto"/>
                <w:lang w:val="en-US"/>
              </w:rPr>
            </w:pPr>
            <w:r w:rsidRPr="00555CD1">
              <w:rPr>
                <w:rFonts w:ascii="Arial" w:hAnsi="Arial" w:cs="Arial"/>
                <w:color w:val="auto"/>
                <w:lang w:val="en-US"/>
              </w:rPr>
              <w:t>I give permission for this file to be made publicly available</w:t>
            </w:r>
          </w:p>
          <w:p w14:paraId="0775ECEA" w14:textId="77777777" w:rsidR="009C3A51" w:rsidRPr="00555CD1" w:rsidRDefault="009C3A51">
            <w:pPr>
              <w:pStyle w:val="printed"/>
              <w:rPr>
                <w:rFonts w:ascii="Arial" w:hAnsi="Arial" w:cs="Arial"/>
                <w:color w:val="FF0000"/>
              </w:rPr>
            </w:pPr>
          </w:p>
          <w:p w14:paraId="520E886D" w14:textId="7CE4E700" w:rsidR="00F94F20" w:rsidRPr="00555CD1" w:rsidDel="0040735C" w:rsidRDefault="00C05B42">
            <w:pPr>
              <w:pStyle w:val="printed"/>
              <w:rPr>
                <w:del w:id="49" w:author="Naidu, Jatin" w:date="2023-02-24T12:55:00Z"/>
                <w:rFonts w:ascii="Arial" w:hAnsi="Arial" w:cs="Arial"/>
                <w:color w:val="000000" w:themeColor="text1"/>
              </w:rPr>
            </w:pPr>
            <w:del w:id="50" w:author="Naidu, Jatin" w:date="2023-02-24T12:55:00Z">
              <w:r w:rsidDel="0040735C">
                <w:rPr>
                  <w:rFonts w:ascii="Arial" w:hAnsi="Arial" w:cs="Arial"/>
                  <w:color w:val="000000" w:themeColor="text1"/>
                </w:rPr>
                <w:delText>Yes</w:delText>
              </w:r>
            </w:del>
          </w:p>
          <w:p w14:paraId="12949903" w14:textId="77777777" w:rsidR="005A59B6" w:rsidRPr="00555CD1" w:rsidRDefault="005A59B6" w:rsidP="0040735C">
            <w:pPr>
              <w:pStyle w:val="printed"/>
              <w:rPr>
                <w:rFonts w:ascii="Arial" w:hAnsi="Arial" w:cs="Arial"/>
                <w:color w:val="auto"/>
              </w:rPr>
            </w:pPr>
          </w:p>
        </w:tc>
      </w:tr>
      <w:tr w:rsidR="00BE7C1E" w:rsidRPr="00555CD1" w14:paraId="72ECB1AC" w14:textId="77777777" w:rsidTr="0040735C">
        <w:trPr>
          <w:tblCellSpacing w:w="0" w:type="dxa"/>
        </w:trPr>
        <w:tc>
          <w:tcPr>
            <w:tcW w:w="175" w:type="pct"/>
            <w:hideMark/>
          </w:tcPr>
          <w:p w14:paraId="58A3D384" w14:textId="2C17002B"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3</w:t>
            </w:r>
            <w:ins w:id="51" w:author="Naidu, Jatin" w:date="2023-02-24T12:54:00Z">
              <w:r w:rsidR="0040735C">
                <w:rPr>
                  <w:rFonts w:ascii="Arial" w:hAnsi="Arial" w:cs="Arial"/>
                  <w:color w:val="auto"/>
                  <w:sz w:val="18"/>
                  <w:szCs w:val="18"/>
                </w:rPr>
                <w:t>4</w:t>
              </w:r>
            </w:ins>
            <w:del w:id="52" w:author="Naidu, Jatin" w:date="2023-02-24T12:54:00Z">
              <w:r w:rsidRPr="00555CD1" w:rsidDel="0040735C">
                <w:rPr>
                  <w:rFonts w:ascii="Arial" w:hAnsi="Arial" w:cs="Arial"/>
                  <w:color w:val="auto"/>
                  <w:sz w:val="18"/>
                  <w:szCs w:val="18"/>
                </w:rPr>
                <w:delText>5</w:delText>
              </w:r>
            </w:del>
          </w:p>
        </w:tc>
        <w:tc>
          <w:tcPr>
            <w:tcW w:w="4825" w:type="pct"/>
            <w:gridSpan w:val="2"/>
            <w:hideMark/>
          </w:tcPr>
          <w:p w14:paraId="1FF6450C"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Dissemination plans</w:t>
            </w:r>
          </w:p>
          <w:p w14:paraId="45C3ABE2" w14:textId="1AE53787" w:rsidR="00F94F20" w:rsidRPr="00555CD1" w:rsidDel="0040735C" w:rsidRDefault="00584A15">
            <w:pPr>
              <w:pStyle w:val="Heading2"/>
              <w:rPr>
                <w:del w:id="53" w:author="Naidu, Jatin" w:date="2023-02-24T12:55:00Z"/>
                <w:rFonts w:ascii="Arial" w:hAnsi="Arial" w:cs="Arial"/>
                <w:color w:val="auto"/>
                <w:lang w:val="en-US"/>
              </w:rPr>
            </w:pPr>
            <w:del w:id="54" w:author="Naidu, Jatin" w:date="2023-02-24T12:55:00Z">
              <w:r w:rsidRPr="00555CD1" w:rsidDel="0040735C">
                <w:rPr>
                  <w:rFonts w:ascii="Arial" w:hAnsi="Arial" w:cs="Arial"/>
                  <w:color w:val="auto"/>
                  <w:lang w:val="en-US"/>
                </w:rPr>
                <w:delText>Give brief details of plans for communicating essential messages from the review to the appropriate audiences.</w:delText>
              </w:r>
            </w:del>
          </w:p>
          <w:p w14:paraId="7EA5E4B9" w14:textId="77777777" w:rsidR="009C3A51" w:rsidRPr="00555CD1" w:rsidRDefault="009C3A51">
            <w:pPr>
              <w:pStyle w:val="Heading2"/>
              <w:rPr>
                <w:rFonts w:ascii="Arial" w:hAnsi="Arial" w:cs="Arial"/>
                <w:color w:val="FF0000"/>
                <w:lang w:val="en-US"/>
              </w:rPr>
            </w:pPr>
          </w:p>
          <w:p w14:paraId="4DFB6021" w14:textId="4078931E" w:rsidR="005A59B6" w:rsidRPr="00555CD1" w:rsidRDefault="00B25D34">
            <w:pPr>
              <w:pStyle w:val="Heading2"/>
              <w:rPr>
                <w:rFonts w:ascii="Arial" w:hAnsi="Arial" w:cs="Arial"/>
                <w:color w:val="000000" w:themeColor="text1"/>
                <w:lang w:val="en-US"/>
              </w:rPr>
            </w:pPr>
            <w:r w:rsidRPr="00555CD1">
              <w:rPr>
                <w:rFonts w:ascii="Arial" w:hAnsi="Arial" w:cs="Arial"/>
                <w:color w:val="000000" w:themeColor="text1"/>
                <w:lang w:val="en-US"/>
              </w:rPr>
              <w:t>The findings of our study will be submitted to a peer-reviewed journal for publication.</w:t>
            </w:r>
          </w:p>
          <w:p w14:paraId="6CB0BCF6" w14:textId="77777777" w:rsidR="00B25D34" w:rsidRPr="00555CD1" w:rsidRDefault="00B25D34">
            <w:pPr>
              <w:pStyle w:val="Heading2"/>
              <w:rPr>
                <w:rFonts w:ascii="Arial" w:hAnsi="Arial" w:cs="Arial"/>
                <w:color w:val="auto"/>
                <w:lang w:val="en-US"/>
              </w:rPr>
            </w:pPr>
          </w:p>
          <w:p w14:paraId="3FA3A54F" w14:textId="77777777" w:rsidR="00F94F20" w:rsidRPr="00555CD1" w:rsidRDefault="00584A15">
            <w:pPr>
              <w:pStyle w:val="Heading2"/>
              <w:rPr>
                <w:rFonts w:ascii="Arial" w:hAnsi="Arial" w:cs="Arial"/>
                <w:color w:val="auto"/>
                <w:lang w:val="en-US"/>
              </w:rPr>
            </w:pPr>
            <w:r w:rsidRPr="00555CD1">
              <w:rPr>
                <w:rFonts w:ascii="Arial" w:hAnsi="Arial" w:cs="Arial"/>
                <w:color w:val="auto"/>
                <w:lang w:val="en-US"/>
              </w:rPr>
              <w:t>Do you intend to publish the review on completion?</w:t>
            </w:r>
          </w:p>
          <w:p w14:paraId="0409A0F1" w14:textId="77777777" w:rsidR="009C3A51" w:rsidRPr="00555CD1" w:rsidRDefault="009C3A51">
            <w:pPr>
              <w:pStyle w:val="printed"/>
              <w:rPr>
                <w:rFonts w:ascii="Arial" w:hAnsi="Arial" w:cs="Arial"/>
                <w:color w:val="FF0000"/>
                <w:lang w:val="en-US"/>
              </w:rPr>
            </w:pPr>
          </w:p>
          <w:p w14:paraId="006FFDD8" w14:textId="77777777" w:rsidR="00F94F20" w:rsidRPr="00555CD1" w:rsidRDefault="00584A15">
            <w:pPr>
              <w:pStyle w:val="printed"/>
              <w:rPr>
                <w:rFonts w:ascii="Arial" w:hAnsi="Arial" w:cs="Arial"/>
                <w:color w:val="000000" w:themeColor="text1"/>
                <w:lang w:val="en-US"/>
              </w:rPr>
            </w:pPr>
            <w:r w:rsidRPr="00555CD1">
              <w:rPr>
                <w:rFonts w:ascii="Arial" w:hAnsi="Arial" w:cs="Arial"/>
                <w:color w:val="000000" w:themeColor="text1"/>
                <w:lang w:val="en-US"/>
              </w:rPr>
              <w:t>Yes</w:t>
            </w:r>
          </w:p>
          <w:p w14:paraId="6369F519" w14:textId="77777777" w:rsidR="005A59B6" w:rsidRPr="00555CD1" w:rsidRDefault="005A59B6">
            <w:pPr>
              <w:pStyle w:val="printed"/>
              <w:rPr>
                <w:rFonts w:ascii="Arial" w:hAnsi="Arial" w:cs="Arial"/>
                <w:color w:val="auto"/>
                <w:lang w:val="en-US"/>
              </w:rPr>
            </w:pPr>
          </w:p>
        </w:tc>
      </w:tr>
      <w:tr w:rsidR="00BE7C1E" w:rsidRPr="00555CD1" w14:paraId="15497165" w14:textId="77777777" w:rsidTr="0040735C">
        <w:trPr>
          <w:tblCellSpacing w:w="0" w:type="dxa"/>
        </w:trPr>
        <w:tc>
          <w:tcPr>
            <w:tcW w:w="175" w:type="pct"/>
            <w:hideMark/>
          </w:tcPr>
          <w:p w14:paraId="7D6906DF" w14:textId="54985EA0"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lastRenderedPageBreak/>
              <w:t>3</w:t>
            </w:r>
            <w:ins w:id="55" w:author="Naidu, Jatin" w:date="2023-02-24T12:54:00Z">
              <w:r w:rsidR="0040735C">
                <w:rPr>
                  <w:rFonts w:ascii="Arial" w:hAnsi="Arial" w:cs="Arial"/>
                  <w:color w:val="auto"/>
                  <w:sz w:val="18"/>
                  <w:szCs w:val="18"/>
                </w:rPr>
                <w:t>5</w:t>
              </w:r>
            </w:ins>
            <w:del w:id="56" w:author="Naidu, Jatin" w:date="2023-02-24T12:54:00Z">
              <w:r w:rsidRPr="00555CD1" w:rsidDel="0040735C">
                <w:rPr>
                  <w:rFonts w:ascii="Arial" w:hAnsi="Arial" w:cs="Arial"/>
                  <w:color w:val="auto"/>
                  <w:sz w:val="18"/>
                  <w:szCs w:val="18"/>
                </w:rPr>
                <w:delText>6</w:delText>
              </w:r>
            </w:del>
          </w:p>
        </w:tc>
        <w:tc>
          <w:tcPr>
            <w:tcW w:w="4825" w:type="pct"/>
            <w:gridSpan w:val="2"/>
            <w:hideMark/>
          </w:tcPr>
          <w:p w14:paraId="41398EB9"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Keywords</w:t>
            </w:r>
          </w:p>
          <w:p w14:paraId="582536D5" w14:textId="41C21D05" w:rsidR="00F94F20" w:rsidRPr="00555CD1" w:rsidRDefault="00584A15">
            <w:pPr>
              <w:pStyle w:val="Heading2"/>
              <w:rPr>
                <w:rFonts w:ascii="Arial" w:hAnsi="Arial" w:cs="Arial"/>
                <w:color w:val="auto"/>
                <w:lang w:val="en-US"/>
              </w:rPr>
            </w:pPr>
            <w:del w:id="57" w:author="Naidu, Jatin" w:date="2023-02-24T12:51:00Z">
              <w:r w:rsidRPr="00555CD1" w:rsidDel="0040735C">
                <w:rPr>
                  <w:rFonts w:ascii="Arial" w:hAnsi="Arial" w:cs="Arial"/>
                  <w:color w:val="auto"/>
                  <w:lang w:val="en-US"/>
                </w:rPr>
                <w:delText>Give words or phrases that best describe the review. (One word per box, create a new box for each term)</w:delText>
              </w:r>
            </w:del>
          </w:p>
          <w:p w14:paraId="26B56B3D" w14:textId="77777777" w:rsidR="009C3A51" w:rsidRPr="00555CD1" w:rsidRDefault="009C3A51">
            <w:pPr>
              <w:pStyle w:val="printed"/>
              <w:rPr>
                <w:rFonts w:ascii="Arial" w:hAnsi="Arial" w:cs="Arial"/>
                <w:color w:val="FF0000"/>
                <w:lang w:val="en-US"/>
              </w:rPr>
            </w:pPr>
          </w:p>
          <w:p w14:paraId="5AB60E24" w14:textId="01A1FE3B" w:rsidR="005A59B6" w:rsidRPr="00555CD1" w:rsidRDefault="007903E1" w:rsidP="00B25D34">
            <w:pPr>
              <w:pStyle w:val="printed"/>
              <w:rPr>
                <w:rFonts w:ascii="Arial" w:hAnsi="Arial" w:cs="Arial"/>
                <w:color w:val="auto"/>
                <w:lang w:val="en-US"/>
              </w:rPr>
            </w:pPr>
            <w:r>
              <w:rPr>
                <w:rFonts w:ascii="Arial" w:hAnsi="Arial" w:cs="Arial"/>
                <w:color w:val="000000" w:themeColor="text1"/>
                <w:lang w:val="en-US"/>
              </w:rPr>
              <w:t>Research misconduct</w:t>
            </w:r>
            <w:r w:rsidR="00B25D34" w:rsidRPr="00555CD1">
              <w:rPr>
                <w:rFonts w:ascii="Arial" w:hAnsi="Arial" w:cs="Arial"/>
                <w:color w:val="000000" w:themeColor="text1"/>
                <w:lang w:val="en-US"/>
              </w:rPr>
              <w:t xml:space="preserve">, falsification, fabrication, </w:t>
            </w:r>
            <w:r>
              <w:rPr>
                <w:rFonts w:ascii="Arial" w:hAnsi="Arial" w:cs="Arial"/>
                <w:color w:val="000000" w:themeColor="text1"/>
                <w:lang w:val="en-US"/>
              </w:rPr>
              <w:t>plag</w:t>
            </w:r>
            <w:ins w:id="58" w:author="Gurusamy, Kurinchi" w:date="2023-02-03T04:34:00Z">
              <w:r w:rsidR="00D4060B">
                <w:rPr>
                  <w:rFonts w:ascii="Arial" w:hAnsi="Arial" w:cs="Arial"/>
                  <w:color w:val="000000" w:themeColor="text1"/>
                  <w:lang w:val="en-US"/>
                </w:rPr>
                <w:t>i</w:t>
              </w:r>
            </w:ins>
            <w:r>
              <w:rPr>
                <w:rFonts w:ascii="Arial" w:hAnsi="Arial" w:cs="Arial"/>
                <w:color w:val="000000" w:themeColor="text1"/>
                <w:lang w:val="en-US"/>
              </w:rPr>
              <w:t>arism</w:t>
            </w:r>
            <w:r w:rsidR="00B25D34" w:rsidRPr="00555CD1">
              <w:rPr>
                <w:rFonts w:ascii="Arial" w:hAnsi="Arial" w:cs="Arial"/>
                <w:color w:val="000000" w:themeColor="text1"/>
                <w:lang w:val="en-US"/>
              </w:rPr>
              <w:t xml:space="preserve">, detection, </w:t>
            </w:r>
          </w:p>
        </w:tc>
      </w:tr>
      <w:tr w:rsidR="00BE7C1E" w:rsidRPr="00555CD1" w14:paraId="2DA67A78" w14:textId="77777777" w:rsidTr="0040735C">
        <w:trPr>
          <w:tblCellSpacing w:w="0" w:type="dxa"/>
        </w:trPr>
        <w:tc>
          <w:tcPr>
            <w:tcW w:w="175" w:type="pct"/>
            <w:hideMark/>
          </w:tcPr>
          <w:p w14:paraId="46FA497C" w14:textId="76F783A5" w:rsidR="00F94F20" w:rsidRPr="00555CD1" w:rsidRDefault="00584A15">
            <w:pPr>
              <w:pStyle w:val="Heading1"/>
              <w:rPr>
                <w:rFonts w:ascii="Arial" w:hAnsi="Arial" w:cs="Arial"/>
                <w:color w:val="auto"/>
                <w:sz w:val="18"/>
                <w:szCs w:val="18"/>
              </w:rPr>
            </w:pPr>
            <w:r w:rsidRPr="00555CD1">
              <w:rPr>
                <w:rFonts w:ascii="Arial" w:hAnsi="Arial" w:cs="Arial"/>
                <w:color w:val="auto"/>
                <w:sz w:val="18"/>
                <w:szCs w:val="18"/>
              </w:rPr>
              <w:t>3</w:t>
            </w:r>
            <w:ins w:id="59" w:author="Naidu, Jatin" w:date="2023-02-24T12:54:00Z">
              <w:r w:rsidR="0040735C">
                <w:rPr>
                  <w:rFonts w:ascii="Arial" w:hAnsi="Arial" w:cs="Arial"/>
                  <w:color w:val="auto"/>
                  <w:sz w:val="18"/>
                  <w:szCs w:val="18"/>
                </w:rPr>
                <w:t>6</w:t>
              </w:r>
            </w:ins>
            <w:del w:id="60" w:author="Naidu, Jatin" w:date="2023-02-24T12:51:00Z">
              <w:r w:rsidRPr="00555CD1" w:rsidDel="0040735C">
                <w:rPr>
                  <w:rFonts w:ascii="Arial" w:hAnsi="Arial" w:cs="Arial"/>
                  <w:color w:val="auto"/>
                  <w:sz w:val="18"/>
                  <w:szCs w:val="18"/>
                </w:rPr>
                <w:delText>8</w:delText>
              </w:r>
            </w:del>
          </w:p>
        </w:tc>
        <w:tc>
          <w:tcPr>
            <w:tcW w:w="4825" w:type="pct"/>
            <w:gridSpan w:val="2"/>
            <w:hideMark/>
          </w:tcPr>
          <w:p w14:paraId="0AE1FFA7" w14:textId="77777777" w:rsidR="00F94F20" w:rsidRPr="00555CD1" w:rsidRDefault="00584A15">
            <w:pPr>
              <w:pStyle w:val="Heading1"/>
              <w:rPr>
                <w:rFonts w:ascii="Arial" w:hAnsi="Arial" w:cs="Arial"/>
                <w:color w:val="auto"/>
                <w:sz w:val="18"/>
                <w:szCs w:val="18"/>
                <w:lang w:val="en-US"/>
              </w:rPr>
            </w:pPr>
            <w:r w:rsidRPr="00555CD1">
              <w:rPr>
                <w:rFonts w:ascii="Arial" w:hAnsi="Arial" w:cs="Arial"/>
                <w:color w:val="auto"/>
                <w:sz w:val="18"/>
                <w:szCs w:val="18"/>
                <w:lang w:val="en-US"/>
              </w:rPr>
              <w:t>Current review status</w:t>
            </w:r>
          </w:p>
          <w:p w14:paraId="1B1968D6" w14:textId="77777777" w:rsidR="00F94F20" w:rsidRPr="00555CD1" w:rsidRDefault="00584A15" w:rsidP="00BE7C1E">
            <w:pPr>
              <w:pStyle w:val="Heading2"/>
              <w:rPr>
                <w:rFonts w:ascii="Arial" w:hAnsi="Arial" w:cs="Arial"/>
                <w:color w:val="auto"/>
                <w:lang w:val="en-US"/>
              </w:rPr>
            </w:pPr>
            <w:r w:rsidRPr="00555CD1">
              <w:rPr>
                <w:rFonts w:ascii="Arial" w:hAnsi="Arial" w:cs="Arial"/>
                <w:color w:val="auto"/>
                <w:lang w:val="en-US"/>
              </w:rPr>
              <w:t>Review status should be updated when the review is completed and when it is published.</w:t>
            </w:r>
          </w:p>
          <w:p w14:paraId="38D791F0" w14:textId="77777777" w:rsidR="009C3A51" w:rsidRPr="00555CD1" w:rsidRDefault="009C3A51" w:rsidP="00BE7C1E">
            <w:pPr>
              <w:pStyle w:val="Heading2"/>
              <w:rPr>
                <w:rFonts w:ascii="Arial" w:hAnsi="Arial" w:cs="Arial"/>
                <w:color w:val="FF0000"/>
                <w:lang w:val="en-US"/>
              </w:rPr>
            </w:pPr>
          </w:p>
          <w:p w14:paraId="3270D4F5" w14:textId="337B40D5" w:rsidR="001F0D56" w:rsidRPr="00555CD1" w:rsidRDefault="00CA442C" w:rsidP="00CA442C">
            <w:pPr>
              <w:pStyle w:val="Heading2"/>
              <w:rPr>
                <w:rFonts w:ascii="Arial" w:hAnsi="Arial" w:cs="Arial"/>
                <w:color w:val="auto"/>
                <w:lang w:val="en-US"/>
              </w:rPr>
            </w:pPr>
            <w:r w:rsidRPr="00555CD1">
              <w:rPr>
                <w:rFonts w:ascii="Arial" w:hAnsi="Arial" w:cs="Arial"/>
                <w:color w:val="000000" w:themeColor="text1"/>
                <w:lang w:val="en-US"/>
              </w:rPr>
              <w:t>Not started</w:t>
            </w:r>
          </w:p>
        </w:tc>
      </w:tr>
      <w:tr w:rsidR="0040735C" w:rsidRPr="00555CD1" w:rsidDel="0040735C" w14:paraId="6C1661E7" w14:textId="35E4B1CC" w:rsidTr="0040735C">
        <w:trPr>
          <w:wAfter w:w="4825" w:type="pct"/>
          <w:tblCellSpacing w:w="0" w:type="dxa"/>
          <w:del w:id="61" w:author="Naidu, Jatin" w:date="2023-02-24T12:51:00Z"/>
        </w:trPr>
        <w:tc>
          <w:tcPr>
            <w:tcW w:w="175" w:type="pct"/>
            <w:hideMark/>
          </w:tcPr>
          <w:p w14:paraId="66B521A9" w14:textId="68DFB9F2" w:rsidR="0040735C" w:rsidRPr="00555CD1" w:rsidDel="0040735C" w:rsidRDefault="0040735C">
            <w:pPr>
              <w:pStyle w:val="Heading1"/>
              <w:rPr>
                <w:del w:id="62" w:author="Naidu, Jatin" w:date="2023-02-24T12:51:00Z"/>
                <w:rFonts w:ascii="Arial" w:hAnsi="Arial" w:cs="Arial"/>
                <w:color w:val="auto"/>
                <w:sz w:val="18"/>
                <w:szCs w:val="18"/>
              </w:rPr>
            </w:pPr>
            <w:del w:id="63" w:author="Naidu, Jatin" w:date="2023-02-24T12:51:00Z">
              <w:r w:rsidRPr="00555CD1" w:rsidDel="0040735C">
                <w:rPr>
                  <w:rFonts w:ascii="Arial" w:hAnsi="Arial" w:cs="Arial"/>
                  <w:color w:val="auto"/>
                  <w:sz w:val="18"/>
                  <w:szCs w:val="18"/>
                </w:rPr>
                <w:delText>3</w:delText>
              </w:r>
            </w:del>
            <w:ins w:id="64" w:author="Naidu, Jatin" w:date="2023-02-24T12:54:00Z">
              <w:r>
                <w:rPr>
                  <w:rFonts w:ascii="Arial" w:hAnsi="Arial" w:cs="Arial"/>
                  <w:color w:val="auto"/>
                  <w:sz w:val="18"/>
                  <w:szCs w:val="18"/>
                </w:rPr>
                <w:t>7</w:t>
              </w:r>
            </w:ins>
            <w:del w:id="65" w:author="Naidu, Jatin" w:date="2023-02-24T12:51:00Z">
              <w:r w:rsidRPr="00555CD1" w:rsidDel="0040735C">
                <w:rPr>
                  <w:rFonts w:ascii="Arial" w:hAnsi="Arial" w:cs="Arial"/>
                  <w:color w:val="auto"/>
                  <w:sz w:val="18"/>
                  <w:szCs w:val="18"/>
                </w:rPr>
                <w:delText>9</w:delText>
              </w:r>
            </w:del>
          </w:p>
        </w:tc>
      </w:tr>
    </w:tbl>
    <w:p w14:paraId="760F60DE" w14:textId="77777777" w:rsidR="00F94F20" w:rsidRPr="00555CD1" w:rsidRDefault="00F94F20">
      <w:pPr>
        <w:rPr>
          <w:rFonts w:ascii="Arial" w:hAnsi="Arial" w:cs="Arial"/>
          <w:vanish/>
          <w:sz w:val="18"/>
          <w:szCs w:val="18"/>
        </w:rPr>
      </w:pPr>
    </w:p>
    <w:p w14:paraId="47041E42" w14:textId="77777777" w:rsidR="00F94F20" w:rsidRPr="00555CD1" w:rsidRDefault="00F94F20">
      <w:pPr>
        <w:rPr>
          <w:rFonts w:ascii="Arial" w:hAnsi="Arial" w:cs="Arial"/>
          <w:sz w:val="18"/>
          <w:szCs w:val="18"/>
        </w:rPr>
      </w:pPr>
    </w:p>
    <w:sectPr w:rsidR="00F94F20" w:rsidRPr="00555CD1">
      <w:headerReference w:type="even" r:id="rId12"/>
      <w:headerReference w:type="default" r:id="rId13"/>
      <w:footerReference w:type="even" r:id="rId14"/>
      <w:footerReference w:type="default" r:id="rId15"/>
      <w:headerReference w:type="first" r:id="rId16"/>
      <w:footerReference w:type="first" r:id="rId17"/>
      <w:pgSz w:w="11907" w:h="16840"/>
      <w:pgMar w:top="432" w:right="720" w:bottom="432" w:left="720" w:header="432" w:footer="432"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3" w:author="Gurusamy, Kurinchi" w:date="2023-02-03T04:24:00Z" w:initials="GK">
    <w:p w14:paraId="0159C824" w14:textId="77777777" w:rsidR="0002550B" w:rsidRDefault="0002550B" w:rsidP="00605581">
      <w:pPr>
        <w:pStyle w:val="CommentText"/>
      </w:pPr>
      <w:r>
        <w:rPr>
          <w:rStyle w:val="CommentReference"/>
        </w:rPr>
        <w:annotationRef/>
      </w:r>
      <w:r>
        <w:t>No. This is available free only for early career researchers. We cannot be reliant on this. Need to use EndNote, Word, or Excel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59C8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70AE6" w16cex:dateUtc="2023-02-03T04: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59C824" w16cid:durableId="27870A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67097" w14:textId="77777777" w:rsidR="006A22A7" w:rsidRDefault="006A22A7">
      <w:r>
        <w:separator/>
      </w:r>
    </w:p>
  </w:endnote>
  <w:endnote w:type="continuationSeparator" w:id="0">
    <w:p w14:paraId="272FB4CA" w14:textId="77777777" w:rsidR="006A22A7" w:rsidRDefault="006A2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470AD" w14:textId="77777777" w:rsidR="00666570" w:rsidRDefault="006665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21595"/>
      <w:docPartObj>
        <w:docPartGallery w:val="Page Numbers (Bottom of Page)"/>
        <w:docPartUnique/>
      </w:docPartObj>
    </w:sdtPr>
    <w:sdtEndPr/>
    <w:sdtContent>
      <w:p w14:paraId="310A1AEF" w14:textId="77777777" w:rsidR="00BE7C1E" w:rsidRDefault="00BE7C1E">
        <w:pPr>
          <w:pStyle w:val="Footer"/>
          <w:jc w:val="right"/>
        </w:pPr>
        <w:r>
          <w:fldChar w:fldCharType="begin"/>
        </w:r>
        <w:r>
          <w:instrText>PAGE   \* MERGEFORMAT</w:instrText>
        </w:r>
        <w:r>
          <w:fldChar w:fldCharType="separate"/>
        </w:r>
        <w:r w:rsidR="002C6707" w:rsidRPr="002C6707">
          <w:rPr>
            <w:noProof/>
            <w:lang w:val="nl-NL"/>
          </w:rPr>
          <w:t>1</w:t>
        </w:r>
        <w:r>
          <w:fldChar w:fldCharType="end"/>
        </w:r>
      </w:p>
    </w:sdtContent>
  </w:sdt>
  <w:p w14:paraId="6BB81BB0" w14:textId="77777777" w:rsidR="00BE7C1E" w:rsidRDefault="00BE7C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9595" w14:textId="77777777" w:rsidR="00666570" w:rsidRDefault="00666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ED1B3" w14:textId="77777777" w:rsidR="006A22A7" w:rsidRDefault="006A22A7">
      <w:r>
        <w:separator/>
      </w:r>
    </w:p>
  </w:footnote>
  <w:footnote w:type="continuationSeparator" w:id="0">
    <w:p w14:paraId="2B0E257E" w14:textId="77777777" w:rsidR="006A22A7" w:rsidRDefault="006A2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A211" w14:textId="77777777" w:rsidR="00666570" w:rsidRDefault="006665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30C2" w14:textId="77777777" w:rsidR="00666570" w:rsidRDefault="006665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F2FD8" w14:textId="77777777" w:rsidR="00666570" w:rsidRDefault="00666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3C8A"/>
    <w:multiLevelType w:val="hybridMultilevel"/>
    <w:tmpl w:val="66261F20"/>
    <w:lvl w:ilvl="0" w:tplc="3622404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B81ED8"/>
    <w:multiLevelType w:val="hybridMultilevel"/>
    <w:tmpl w:val="47724C4A"/>
    <w:lvl w:ilvl="0" w:tplc="3622404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BA07F8"/>
    <w:multiLevelType w:val="hybridMultilevel"/>
    <w:tmpl w:val="6240B2F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A5F0556"/>
    <w:multiLevelType w:val="multilevel"/>
    <w:tmpl w:val="E9E6C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F5E2DE8"/>
    <w:multiLevelType w:val="hybridMultilevel"/>
    <w:tmpl w:val="C1DA7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951D41"/>
    <w:multiLevelType w:val="multilevel"/>
    <w:tmpl w:val="02DAE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1F31AED"/>
    <w:multiLevelType w:val="hybridMultilevel"/>
    <w:tmpl w:val="71FEB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4B35EB"/>
    <w:multiLevelType w:val="hybridMultilevel"/>
    <w:tmpl w:val="954630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F365BD0"/>
    <w:multiLevelType w:val="hybridMultilevel"/>
    <w:tmpl w:val="F02A21F6"/>
    <w:lvl w:ilvl="0" w:tplc="3622404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0823774">
    <w:abstractNumId w:val="4"/>
  </w:num>
  <w:num w:numId="2" w16cid:durableId="409813245">
    <w:abstractNumId w:val="5"/>
  </w:num>
  <w:num w:numId="3" w16cid:durableId="190145548">
    <w:abstractNumId w:val="3"/>
  </w:num>
  <w:num w:numId="4" w16cid:durableId="1798646488">
    <w:abstractNumId w:val="6"/>
  </w:num>
  <w:num w:numId="5" w16cid:durableId="509640124">
    <w:abstractNumId w:val="1"/>
  </w:num>
  <w:num w:numId="6" w16cid:durableId="13850152">
    <w:abstractNumId w:val="8"/>
  </w:num>
  <w:num w:numId="7" w16cid:durableId="1728335439">
    <w:abstractNumId w:val="0"/>
  </w:num>
  <w:num w:numId="8" w16cid:durableId="1571037587">
    <w:abstractNumId w:val="2"/>
  </w:num>
  <w:num w:numId="9" w16cid:durableId="9525390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idu, Jatin">
    <w15:presenceInfo w15:providerId="AD" w15:userId="S::zchajsn@ucl.ac.uk::eb17605d-eb85-41af-ac68-05b241ec59f4"/>
  </w15:person>
  <w15:person w15:author="Leung, On Kwok">
    <w15:presenceInfo w15:providerId="AD" w15:userId="S::zchaokj@ucl.ac.uk::297d771f-b00a-4e52-ae94-affd72d667a9"/>
  </w15:person>
  <w15:person w15:author="Jatin Naidu">
    <w15:presenceInfo w15:providerId="AD" w15:userId="S::zchajsn@ucl.ac.uk::eb17605d-eb85-41af-ac68-05b241ec59f4"/>
  </w15:person>
  <w15:person w15:author="Gurusamy, Kurinchi">
    <w15:presenceInfo w15:providerId="AD" w15:userId="S::rmhkksg@ucl.ac.uk::74f3221c-b9aa-4d51-8381-361f5c5daa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A15"/>
    <w:rsid w:val="00001803"/>
    <w:rsid w:val="00007492"/>
    <w:rsid w:val="00014733"/>
    <w:rsid w:val="0002550B"/>
    <w:rsid w:val="00034A9C"/>
    <w:rsid w:val="0006638D"/>
    <w:rsid w:val="00090530"/>
    <w:rsid w:val="000B0FC8"/>
    <w:rsid w:val="000C106B"/>
    <w:rsid w:val="000D153E"/>
    <w:rsid w:val="000D67D4"/>
    <w:rsid w:val="000E3D86"/>
    <w:rsid w:val="001178A1"/>
    <w:rsid w:val="00120E7B"/>
    <w:rsid w:val="00130649"/>
    <w:rsid w:val="00130BDF"/>
    <w:rsid w:val="001554D6"/>
    <w:rsid w:val="001556B4"/>
    <w:rsid w:val="0018580A"/>
    <w:rsid w:val="001909D7"/>
    <w:rsid w:val="001922ED"/>
    <w:rsid w:val="00197C3A"/>
    <w:rsid w:val="001A3BFA"/>
    <w:rsid w:val="001B7BB2"/>
    <w:rsid w:val="001C0624"/>
    <w:rsid w:val="001E0C09"/>
    <w:rsid w:val="001E45E3"/>
    <w:rsid w:val="001F0D56"/>
    <w:rsid w:val="002145BD"/>
    <w:rsid w:val="002171B8"/>
    <w:rsid w:val="002209AE"/>
    <w:rsid w:val="00231B5D"/>
    <w:rsid w:val="0024671F"/>
    <w:rsid w:val="00256BB4"/>
    <w:rsid w:val="00265E9E"/>
    <w:rsid w:val="00272CBA"/>
    <w:rsid w:val="00280BAB"/>
    <w:rsid w:val="00281361"/>
    <w:rsid w:val="002A10A6"/>
    <w:rsid w:val="002C6707"/>
    <w:rsid w:val="002C6B69"/>
    <w:rsid w:val="002D6ECB"/>
    <w:rsid w:val="002D7520"/>
    <w:rsid w:val="0032133B"/>
    <w:rsid w:val="00324705"/>
    <w:rsid w:val="003338B2"/>
    <w:rsid w:val="003345DE"/>
    <w:rsid w:val="00397534"/>
    <w:rsid w:val="003C531D"/>
    <w:rsid w:val="003D1B7B"/>
    <w:rsid w:val="003F7C4D"/>
    <w:rsid w:val="00401F30"/>
    <w:rsid w:val="0040735C"/>
    <w:rsid w:val="00476966"/>
    <w:rsid w:val="00483EE4"/>
    <w:rsid w:val="004A6EC1"/>
    <w:rsid w:val="004B6869"/>
    <w:rsid w:val="004C2931"/>
    <w:rsid w:val="004C4487"/>
    <w:rsid w:val="004E097D"/>
    <w:rsid w:val="004E631D"/>
    <w:rsid w:val="004F7BD7"/>
    <w:rsid w:val="00500B0A"/>
    <w:rsid w:val="00510304"/>
    <w:rsid w:val="00514741"/>
    <w:rsid w:val="0051657B"/>
    <w:rsid w:val="00516CCF"/>
    <w:rsid w:val="005171E9"/>
    <w:rsid w:val="00542F19"/>
    <w:rsid w:val="0054421C"/>
    <w:rsid w:val="0055040A"/>
    <w:rsid w:val="00555CD1"/>
    <w:rsid w:val="00563BF6"/>
    <w:rsid w:val="005711FB"/>
    <w:rsid w:val="00584A15"/>
    <w:rsid w:val="0059567C"/>
    <w:rsid w:val="005A15EC"/>
    <w:rsid w:val="005A4EF1"/>
    <w:rsid w:val="005A59B6"/>
    <w:rsid w:val="005C79C4"/>
    <w:rsid w:val="005F23C4"/>
    <w:rsid w:val="005F2C79"/>
    <w:rsid w:val="00601856"/>
    <w:rsid w:val="0062363E"/>
    <w:rsid w:val="00625652"/>
    <w:rsid w:val="00631817"/>
    <w:rsid w:val="006379F7"/>
    <w:rsid w:val="00645AD8"/>
    <w:rsid w:val="00657E01"/>
    <w:rsid w:val="00661582"/>
    <w:rsid w:val="00661CA8"/>
    <w:rsid w:val="00666570"/>
    <w:rsid w:val="00691337"/>
    <w:rsid w:val="00691866"/>
    <w:rsid w:val="00696E69"/>
    <w:rsid w:val="0069705D"/>
    <w:rsid w:val="006A140A"/>
    <w:rsid w:val="006A22A7"/>
    <w:rsid w:val="006A5620"/>
    <w:rsid w:val="006C0BCB"/>
    <w:rsid w:val="006D73DA"/>
    <w:rsid w:val="006F3C32"/>
    <w:rsid w:val="006F6E04"/>
    <w:rsid w:val="007022BB"/>
    <w:rsid w:val="0070645B"/>
    <w:rsid w:val="00711906"/>
    <w:rsid w:val="00712822"/>
    <w:rsid w:val="007142AA"/>
    <w:rsid w:val="00724230"/>
    <w:rsid w:val="007269F7"/>
    <w:rsid w:val="00727BA1"/>
    <w:rsid w:val="00732E46"/>
    <w:rsid w:val="00750335"/>
    <w:rsid w:val="0075494B"/>
    <w:rsid w:val="007903E1"/>
    <w:rsid w:val="007A1893"/>
    <w:rsid w:val="007A1B09"/>
    <w:rsid w:val="007B5D45"/>
    <w:rsid w:val="007D18AC"/>
    <w:rsid w:val="007D4909"/>
    <w:rsid w:val="007F057F"/>
    <w:rsid w:val="008413B9"/>
    <w:rsid w:val="008467AE"/>
    <w:rsid w:val="00847CF2"/>
    <w:rsid w:val="00895523"/>
    <w:rsid w:val="008A3FEC"/>
    <w:rsid w:val="008A44BF"/>
    <w:rsid w:val="008B6F64"/>
    <w:rsid w:val="008C650A"/>
    <w:rsid w:val="008D6AC1"/>
    <w:rsid w:val="008E02E6"/>
    <w:rsid w:val="008E2A4C"/>
    <w:rsid w:val="008F0888"/>
    <w:rsid w:val="0091144F"/>
    <w:rsid w:val="009269DD"/>
    <w:rsid w:val="009271CD"/>
    <w:rsid w:val="009375C9"/>
    <w:rsid w:val="009414A0"/>
    <w:rsid w:val="00944B01"/>
    <w:rsid w:val="0094665D"/>
    <w:rsid w:val="009549DE"/>
    <w:rsid w:val="00973B6E"/>
    <w:rsid w:val="009B079E"/>
    <w:rsid w:val="009C092D"/>
    <w:rsid w:val="009C3A51"/>
    <w:rsid w:val="009D23D4"/>
    <w:rsid w:val="009D38E7"/>
    <w:rsid w:val="009F138D"/>
    <w:rsid w:val="009F2B60"/>
    <w:rsid w:val="009F6BC0"/>
    <w:rsid w:val="009F6FC3"/>
    <w:rsid w:val="00A0084A"/>
    <w:rsid w:val="00A04380"/>
    <w:rsid w:val="00A0719B"/>
    <w:rsid w:val="00A1041C"/>
    <w:rsid w:val="00A262CE"/>
    <w:rsid w:val="00A3006F"/>
    <w:rsid w:val="00A47F8A"/>
    <w:rsid w:val="00A80D42"/>
    <w:rsid w:val="00A84099"/>
    <w:rsid w:val="00A86224"/>
    <w:rsid w:val="00A90289"/>
    <w:rsid w:val="00A9206D"/>
    <w:rsid w:val="00AA254A"/>
    <w:rsid w:val="00AB43AD"/>
    <w:rsid w:val="00AC068F"/>
    <w:rsid w:val="00AE5AB9"/>
    <w:rsid w:val="00B07C34"/>
    <w:rsid w:val="00B15384"/>
    <w:rsid w:val="00B25D34"/>
    <w:rsid w:val="00B368A6"/>
    <w:rsid w:val="00B46217"/>
    <w:rsid w:val="00B516FD"/>
    <w:rsid w:val="00B614C3"/>
    <w:rsid w:val="00B72140"/>
    <w:rsid w:val="00B83747"/>
    <w:rsid w:val="00B8528D"/>
    <w:rsid w:val="00B93995"/>
    <w:rsid w:val="00B96705"/>
    <w:rsid w:val="00BA038D"/>
    <w:rsid w:val="00BC18F9"/>
    <w:rsid w:val="00BC76F9"/>
    <w:rsid w:val="00BD6A04"/>
    <w:rsid w:val="00BE7C1E"/>
    <w:rsid w:val="00C05B42"/>
    <w:rsid w:val="00C629C8"/>
    <w:rsid w:val="00C65E93"/>
    <w:rsid w:val="00C847DA"/>
    <w:rsid w:val="00C86513"/>
    <w:rsid w:val="00CA442C"/>
    <w:rsid w:val="00CB12A7"/>
    <w:rsid w:val="00CD2A35"/>
    <w:rsid w:val="00CE2315"/>
    <w:rsid w:val="00CE31D5"/>
    <w:rsid w:val="00D136B1"/>
    <w:rsid w:val="00D15BC4"/>
    <w:rsid w:val="00D22398"/>
    <w:rsid w:val="00D30D8C"/>
    <w:rsid w:val="00D35CDE"/>
    <w:rsid w:val="00D4060B"/>
    <w:rsid w:val="00D514C6"/>
    <w:rsid w:val="00D55025"/>
    <w:rsid w:val="00D72D40"/>
    <w:rsid w:val="00D768AA"/>
    <w:rsid w:val="00D83644"/>
    <w:rsid w:val="00D85AEF"/>
    <w:rsid w:val="00D863EE"/>
    <w:rsid w:val="00D94E3E"/>
    <w:rsid w:val="00D95569"/>
    <w:rsid w:val="00DB08FB"/>
    <w:rsid w:val="00DB6803"/>
    <w:rsid w:val="00DC3955"/>
    <w:rsid w:val="00DE2E41"/>
    <w:rsid w:val="00DF1A27"/>
    <w:rsid w:val="00DF44B7"/>
    <w:rsid w:val="00E203CA"/>
    <w:rsid w:val="00E4137E"/>
    <w:rsid w:val="00E45D9A"/>
    <w:rsid w:val="00E53173"/>
    <w:rsid w:val="00E57309"/>
    <w:rsid w:val="00E6309E"/>
    <w:rsid w:val="00E75C19"/>
    <w:rsid w:val="00E76848"/>
    <w:rsid w:val="00E820DC"/>
    <w:rsid w:val="00E91217"/>
    <w:rsid w:val="00E9544C"/>
    <w:rsid w:val="00E97F64"/>
    <w:rsid w:val="00EA3608"/>
    <w:rsid w:val="00EA5E8F"/>
    <w:rsid w:val="00EB1602"/>
    <w:rsid w:val="00EC443E"/>
    <w:rsid w:val="00EC5FF3"/>
    <w:rsid w:val="00EC695B"/>
    <w:rsid w:val="00ED0969"/>
    <w:rsid w:val="00ED3FF4"/>
    <w:rsid w:val="00ED78B7"/>
    <w:rsid w:val="00EE7C41"/>
    <w:rsid w:val="00EF2E57"/>
    <w:rsid w:val="00F21790"/>
    <w:rsid w:val="00F256AA"/>
    <w:rsid w:val="00F34581"/>
    <w:rsid w:val="00F35420"/>
    <w:rsid w:val="00F456CD"/>
    <w:rsid w:val="00F710D2"/>
    <w:rsid w:val="00F75AD3"/>
    <w:rsid w:val="00F94F20"/>
    <w:rsid w:val="00F95CC6"/>
    <w:rsid w:val="00F961B0"/>
    <w:rsid w:val="00FB1344"/>
    <w:rsid w:val="00FD6D62"/>
    <w:rsid w:val="00FE0B9C"/>
    <w:rsid w:val="00FE42E9"/>
    <w:rsid w:val="00FE551E"/>
    <w:rsid w:val="00FF4931"/>
  </w:rsids>
  <m:mathPr>
    <m:mathFont m:val="Cambria Math"/>
    <m:brkBin m:val="before"/>
    <m:brkBinSub m:val="--"/>
    <m:smallFrac m:val="0"/>
    <m:dispDef/>
    <m:lMargin m:val="0"/>
    <m:rMargin m:val="0"/>
    <m:defJc m:val="centerGroup"/>
    <m:wrapIndent m:val="1440"/>
    <m:intLim m:val="subSup"/>
    <m:naryLim m:val="undOvr"/>
  </m:mathPr>
  <w:themeFontLang w:val="nl-B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042DEB"/>
  <w15:docId w15:val="{A56BEBD4-9501-634A-A33A-7ED2E90C4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790"/>
    <w:rPr>
      <w:sz w:val="24"/>
      <w:szCs w:val="24"/>
      <w:lang w:val="en-CA" w:eastAsia="en-US"/>
    </w:rPr>
  </w:style>
  <w:style w:type="paragraph" w:styleId="Heading1">
    <w:name w:val="heading 1"/>
    <w:basedOn w:val="Normal"/>
    <w:link w:val="Heading1Char"/>
    <w:uiPriority w:val="9"/>
    <w:qFormat/>
    <w:pPr>
      <w:outlineLvl w:val="0"/>
    </w:pPr>
    <w:rPr>
      <w:b/>
      <w:bCs/>
      <w:color w:val="555555"/>
      <w:kern w:val="36"/>
      <w:sz w:val="20"/>
      <w:szCs w:val="20"/>
    </w:rPr>
  </w:style>
  <w:style w:type="paragraph" w:styleId="Heading2">
    <w:name w:val="heading 2"/>
    <w:basedOn w:val="Normal"/>
    <w:link w:val="Heading2Char"/>
    <w:uiPriority w:val="9"/>
    <w:qFormat/>
    <w:pPr>
      <w:outlineLvl w:val="1"/>
    </w:pPr>
    <w:rPr>
      <w:color w:val="555555"/>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Pr>
      <w:color w:val="990066"/>
      <w:sz w:val="18"/>
      <w:szCs w:val="18"/>
    </w:rPr>
  </w:style>
  <w:style w:type="paragraph" w:styleId="Footer">
    <w:name w:val="footer"/>
    <w:basedOn w:val="Normal"/>
    <w:link w:val="FooterChar"/>
    <w:uiPriority w:val="99"/>
    <w:unhideWhenUsed/>
    <w:pPr>
      <w:tabs>
        <w:tab w:val="center" w:pos="4320"/>
        <w:tab w:val="right" w:pos="8640"/>
      </w:tabs>
    </w:pPr>
    <w:rPr>
      <w:color w:val="990066"/>
      <w:sz w:val="18"/>
      <w:szCs w:val="18"/>
    </w:rPr>
  </w:style>
  <w:style w:type="character" w:customStyle="1" w:styleId="FooterChar">
    <w:name w:val="Footer Char"/>
    <w:basedOn w:val="DefaultParagraphFont"/>
    <w:link w:val="Footer"/>
    <w:uiPriority w:val="99"/>
    <w:rPr>
      <w:rFonts w:eastAsiaTheme="minorEastAsia"/>
      <w:sz w:val="24"/>
      <w:szCs w:val="24"/>
    </w:rPr>
  </w:style>
  <w:style w:type="paragraph" w:styleId="Header">
    <w:name w:val="header"/>
    <w:basedOn w:val="Normal"/>
    <w:link w:val="HeaderChar"/>
    <w:uiPriority w:val="99"/>
    <w:unhideWhenUsed/>
    <w:pPr>
      <w:tabs>
        <w:tab w:val="center" w:pos="4320"/>
        <w:tab w:val="right" w:pos="8640"/>
      </w:tabs>
    </w:pPr>
    <w:rPr>
      <w:color w:val="990066"/>
      <w:sz w:val="18"/>
      <w:szCs w:val="18"/>
    </w:rPr>
  </w:style>
  <w:style w:type="character" w:customStyle="1" w:styleId="HeaderChar">
    <w:name w:val="Header Char"/>
    <w:basedOn w:val="DefaultParagraphFont"/>
    <w:link w:val="Header"/>
    <w:uiPriority w:val="99"/>
    <w:rPr>
      <w:rFonts w:eastAsiaTheme="minorEastAsia"/>
      <w:sz w:val="24"/>
      <w:szCs w:val="24"/>
    </w:rPr>
  </w:style>
  <w:style w:type="paragraph" w:customStyle="1" w:styleId="link">
    <w:name w:val="link"/>
    <w:basedOn w:val="Normal"/>
    <w:rPr>
      <w:color w:val="990066"/>
      <w:sz w:val="18"/>
      <w:szCs w:val="18"/>
    </w:rPr>
  </w:style>
  <w:style w:type="paragraph" w:customStyle="1" w:styleId="doctitle">
    <w:name w:val="doctitle"/>
    <w:basedOn w:val="Normal"/>
    <w:pPr>
      <w:jc w:val="center"/>
    </w:pPr>
    <w:rPr>
      <w:b/>
      <w:bCs/>
      <w:color w:val="000000"/>
      <w:sz w:val="26"/>
      <w:szCs w:val="26"/>
    </w:rPr>
  </w:style>
  <w:style w:type="paragraph" w:customStyle="1" w:styleId="doctitledivider">
    <w:name w:val="doctitledivider"/>
    <w:basedOn w:val="Normal"/>
    <w:pPr>
      <w:pBdr>
        <w:top w:val="single" w:sz="6" w:space="0" w:color="CCCCCC"/>
      </w:pBdr>
    </w:pPr>
    <w:rPr>
      <w:color w:val="990066"/>
      <w:sz w:val="18"/>
      <w:szCs w:val="18"/>
    </w:rPr>
  </w:style>
  <w:style w:type="paragraph" w:customStyle="1" w:styleId="docauthor">
    <w:name w:val="docauthor"/>
    <w:basedOn w:val="Normal"/>
    <w:pPr>
      <w:jc w:val="center"/>
    </w:pPr>
    <w:rPr>
      <w:i/>
      <w:iCs/>
      <w:color w:val="000000"/>
      <w:sz w:val="18"/>
      <w:szCs w:val="18"/>
    </w:rPr>
  </w:style>
  <w:style w:type="paragraph" w:customStyle="1" w:styleId="docfooter">
    <w:name w:val="docfooter"/>
    <w:basedOn w:val="Normal"/>
    <w:pPr>
      <w:jc w:val="center"/>
    </w:pPr>
    <w:rPr>
      <w:color w:val="990066"/>
      <w:sz w:val="18"/>
      <w:szCs w:val="18"/>
    </w:rPr>
  </w:style>
  <w:style w:type="paragraph" w:customStyle="1" w:styleId="doctotal">
    <w:name w:val="doctotal"/>
    <w:basedOn w:val="Normal"/>
    <w:rPr>
      <w:color w:val="990066"/>
      <w:sz w:val="20"/>
      <w:szCs w:val="20"/>
    </w:rPr>
  </w:style>
  <w:style w:type="paragraph" w:customStyle="1" w:styleId="doccaption">
    <w:name w:val="doccaption"/>
    <w:basedOn w:val="Normal"/>
    <w:rPr>
      <w:b/>
      <w:bCs/>
      <w:color w:val="000000"/>
      <w:sz w:val="22"/>
      <w:szCs w:val="22"/>
    </w:rPr>
  </w:style>
  <w:style w:type="paragraph" w:customStyle="1" w:styleId="doctext">
    <w:name w:val="doctext"/>
    <w:basedOn w:val="Normal"/>
    <w:rPr>
      <w:color w:val="000000"/>
      <w:sz w:val="20"/>
      <w:szCs w:val="20"/>
    </w:rPr>
  </w:style>
  <w:style w:type="paragraph" w:customStyle="1" w:styleId="Titel1">
    <w:name w:val="Titel1"/>
    <w:basedOn w:val="Normal"/>
    <w:rPr>
      <w:rFonts w:ascii="Verdana" w:hAnsi="Verdana"/>
      <w:b/>
      <w:bCs/>
      <w:color w:val="990066"/>
      <w:sz w:val="22"/>
      <w:szCs w:val="22"/>
    </w:rPr>
  </w:style>
  <w:style w:type="paragraph" w:customStyle="1" w:styleId="printed">
    <w:name w:val="printed"/>
    <w:basedOn w:val="Normal"/>
    <w:rPr>
      <w:color w:val="990066"/>
      <w:sz w:val="18"/>
      <w:szCs w:val="18"/>
    </w:rPr>
  </w:style>
  <w:style w:type="character" w:customStyle="1" w:styleId="title1">
    <w:name w:val="title1"/>
    <w:basedOn w:val="DefaultParagraphFont"/>
    <w:rPr>
      <w:rFonts w:ascii="Verdana" w:hAnsi="Verdana" w:hint="default"/>
      <w:b/>
      <w:bCs/>
      <w:color w:val="990066"/>
      <w:sz w:val="22"/>
      <w:szCs w:val="22"/>
      <w:bdr w:val="none" w:sz="0" w:space="0" w:color="auto" w:frame="1"/>
    </w:rPr>
  </w:style>
  <w:style w:type="character" w:customStyle="1" w:styleId="msoheader0">
    <w:name w:val="msoheader"/>
    <w:basedOn w:val="DefaultParagraphFont"/>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msofooter0">
    <w:name w:val="msofooter"/>
    <w:basedOn w:val="DefaultParagraphFont"/>
  </w:style>
  <w:style w:type="character" w:styleId="CommentReference">
    <w:name w:val="annotation reference"/>
    <w:basedOn w:val="DefaultParagraphFont"/>
    <w:uiPriority w:val="99"/>
    <w:semiHidden/>
    <w:unhideWhenUsed/>
    <w:rsid w:val="00C629C8"/>
    <w:rPr>
      <w:sz w:val="16"/>
      <w:szCs w:val="16"/>
    </w:rPr>
  </w:style>
  <w:style w:type="paragraph" w:styleId="CommentText">
    <w:name w:val="annotation text"/>
    <w:basedOn w:val="Normal"/>
    <w:link w:val="CommentTextChar"/>
    <w:uiPriority w:val="99"/>
    <w:unhideWhenUsed/>
    <w:rsid w:val="00C629C8"/>
    <w:rPr>
      <w:sz w:val="20"/>
      <w:szCs w:val="20"/>
    </w:rPr>
  </w:style>
  <w:style w:type="character" w:customStyle="1" w:styleId="CommentTextChar">
    <w:name w:val="Comment Text Char"/>
    <w:basedOn w:val="DefaultParagraphFont"/>
    <w:link w:val="CommentText"/>
    <w:uiPriority w:val="99"/>
    <w:rsid w:val="00C629C8"/>
    <w:rPr>
      <w:rFonts w:eastAsiaTheme="minorEastAsia"/>
    </w:rPr>
  </w:style>
  <w:style w:type="paragraph" w:styleId="CommentSubject">
    <w:name w:val="annotation subject"/>
    <w:basedOn w:val="CommentText"/>
    <w:next w:val="CommentText"/>
    <w:link w:val="CommentSubjectChar"/>
    <w:uiPriority w:val="99"/>
    <w:semiHidden/>
    <w:unhideWhenUsed/>
    <w:rsid w:val="00C629C8"/>
    <w:rPr>
      <w:b/>
      <w:bCs/>
    </w:rPr>
  </w:style>
  <w:style w:type="character" w:customStyle="1" w:styleId="CommentSubjectChar">
    <w:name w:val="Comment Subject Char"/>
    <w:basedOn w:val="CommentTextChar"/>
    <w:link w:val="CommentSubject"/>
    <w:uiPriority w:val="99"/>
    <w:semiHidden/>
    <w:rsid w:val="00C629C8"/>
    <w:rPr>
      <w:rFonts w:eastAsiaTheme="minorEastAsia"/>
      <w:b/>
      <w:bCs/>
    </w:rPr>
  </w:style>
  <w:style w:type="paragraph" w:styleId="BalloonText">
    <w:name w:val="Balloon Text"/>
    <w:basedOn w:val="Normal"/>
    <w:link w:val="BalloonTextChar"/>
    <w:uiPriority w:val="99"/>
    <w:semiHidden/>
    <w:unhideWhenUsed/>
    <w:rsid w:val="00C629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29C8"/>
    <w:rPr>
      <w:rFonts w:ascii="Segoe UI" w:eastAsiaTheme="minorEastAsia" w:hAnsi="Segoe UI" w:cs="Segoe UI"/>
      <w:sz w:val="18"/>
      <w:szCs w:val="18"/>
    </w:rPr>
  </w:style>
  <w:style w:type="paragraph" w:customStyle="1" w:styleId="desc2">
    <w:name w:val="desc2"/>
    <w:basedOn w:val="Normal"/>
    <w:rsid w:val="001F0D56"/>
    <w:rPr>
      <w:sz w:val="26"/>
      <w:szCs w:val="26"/>
    </w:rPr>
  </w:style>
  <w:style w:type="character" w:customStyle="1" w:styleId="jrnl">
    <w:name w:val="jrnl"/>
    <w:basedOn w:val="DefaultParagraphFont"/>
    <w:rsid w:val="001F0D56"/>
  </w:style>
  <w:style w:type="paragraph" w:styleId="ListParagraph">
    <w:name w:val="List Paragraph"/>
    <w:basedOn w:val="Normal"/>
    <w:uiPriority w:val="34"/>
    <w:qFormat/>
    <w:rsid w:val="005711FB"/>
    <w:pPr>
      <w:ind w:left="720"/>
      <w:contextualSpacing/>
    </w:pPr>
    <w:rPr>
      <w:rFonts w:asciiTheme="minorHAnsi" w:hAnsiTheme="minorHAnsi" w:cstheme="minorBidi"/>
      <w:lang w:val="en-US" w:eastAsia="zh-CN"/>
    </w:rPr>
  </w:style>
  <w:style w:type="character" w:styleId="Emphasis">
    <w:name w:val="Emphasis"/>
    <w:basedOn w:val="DefaultParagraphFont"/>
    <w:uiPriority w:val="20"/>
    <w:qFormat/>
    <w:rsid w:val="00D85AEF"/>
    <w:rPr>
      <w:i/>
      <w:iCs/>
    </w:rPr>
  </w:style>
  <w:style w:type="paragraph" w:customStyle="1" w:styleId="xmsonormal">
    <w:name w:val="x_msonormal"/>
    <w:basedOn w:val="Normal"/>
    <w:rsid w:val="00265E9E"/>
    <w:pPr>
      <w:spacing w:before="100" w:beforeAutospacing="1" w:after="100" w:afterAutospacing="1"/>
    </w:pPr>
  </w:style>
  <w:style w:type="paragraph" w:customStyle="1" w:styleId="textbox">
    <w:name w:val="textbox"/>
    <w:basedOn w:val="Normal"/>
    <w:rsid w:val="00944B01"/>
    <w:pPr>
      <w:spacing w:before="100" w:beforeAutospacing="1" w:after="100" w:afterAutospacing="1"/>
    </w:pPr>
  </w:style>
  <w:style w:type="paragraph" w:customStyle="1" w:styleId="paragraph">
    <w:name w:val="paragraph"/>
    <w:basedOn w:val="Normal"/>
    <w:rsid w:val="00DF44B7"/>
    <w:pPr>
      <w:spacing w:before="100" w:beforeAutospacing="1" w:after="100" w:afterAutospacing="1"/>
    </w:pPr>
  </w:style>
  <w:style w:type="character" w:customStyle="1" w:styleId="normaltextrun">
    <w:name w:val="normaltextrun"/>
    <w:basedOn w:val="DefaultParagraphFont"/>
    <w:rsid w:val="00DF44B7"/>
  </w:style>
  <w:style w:type="character" w:customStyle="1" w:styleId="eop">
    <w:name w:val="eop"/>
    <w:basedOn w:val="DefaultParagraphFont"/>
    <w:rsid w:val="00DF44B7"/>
  </w:style>
  <w:style w:type="character" w:customStyle="1" w:styleId="spellingerror">
    <w:name w:val="spellingerror"/>
    <w:basedOn w:val="DefaultParagraphFont"/>
    <w:rsid w:val="00712822"/>
  </w:style>
  <w:style w:type="paragraph" w:styleId="Revision">
    <w:name w:val="Revision"/>
    <w:hidden/>
    <w:uiPriority w:val="99"/>
    <w:semiHidden/>
    <w:rsid w:val="00130649"/>
    <w:rPr>
      <w:sz w:val="24"/>
      <w:szCs w:val="24"/>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63506">
      <w:bodyDiv w:val="1"/>
      <w:marLeft w:val="0"/>
      <w:marRight w:val="0"/>
      <w:marTop w:val="0"/>
      <w:marBottom w:val="0"/>
      <w:divBdr>
        <w:top w:val="none" w:sz="0" w:space="0" w:color="auto"/>
        <w:left w:val="none" w:sz="0" w:space="0" w:color="auto"/>
        <w:bottom w:val="none" w:sz="0" w:space="0" w:color="auto"/>
        <w:right w:val="none" w:sz="0" w:space="0" w:color="auto"/>
      </w:divBdr>
    </w:div>
    <w:div w:id="328796538">
      <w:marLeft w:val="0"/>
      <w:marRight w:val="0"/>
      <w:marTop w:val="0"/>
      <w:marBottom w:val="0"/>
      <w:divBdr>
        <w:top w:val="none" w:sz="0" w:space="0" w:color="auto"/>
        <w:left w:val="none" w:sz="0" w:space="0" w:color="auto"/>
        <w:bottom w:val="none" w:sz="0" w:space="0" w:color="auto"/>
        <w:right w:val="none" w:sz="0" w:space="0" w:color="auto"/>
      </w:divBdr>
    </w:div>
    <w:div w:id="499850015">
      <w:bodyDiv w:val="1"/>
      <w:marLeft w:val="0"/>
      <w:marRight w:val="0"/>
      <w:marTop w:val="0"/>
      <w:marBottom w:val="0"/>
      <w:divBdr>
        <w:top w:val="none" w:sz="0" w:space="0" w:color="auto"/>
        <w:left w:val="none" w:sz="0" w:space="0" w:color="auto"/>
        <w:bottom w:val="none" w:sz="0" w:space="0" w:color="auto"/>
        <w:right w:val="none" w:sz="0" w:space="0" w:color="auto"/>
      </w:divBdr>
      <w:divsChild>
        <w:div w:id="1080833232">
          <w:marLeft w:val="0"/>
          <w:marRight w:val="0"/>
          <w:marTop w:val="0"/>
          <w:marBottom w:val="0"/>
          <w:divBdr>
            <w:top w:val="none" w:sz="0" w:space="0" w:color="auto"/>
            <w:left w:val="none" w:sz="0" w:space="0" w:color="auto"/>
            <w:bottom w:val="none" w:sz="0" w:space="0" w:color="auto"/>
            <w:right w:val="none" w:sz="0" w:space="0" w:color="auto"/>
          </w:divBdr>
        </w:div>
        <w:div w:id="374623215">
          <w:marLeft w:val="0"/>
          <w:marRight w:val="0"/>
          <w:marTop w:val="0"/>
          <w:marBottom w:val="0"/>
          <w:divBdr>
            <w:top w:val="none" w:sz="0" w:space="0" w:color="auto"/>
            <w:left w:val="none" w:sz="0" w:space="0" w:color="auto"/>
            <w:bottom w:val="none" w:sz="0" w:space="0" w:color="auto"/>
            <w:right w:val="none" w:sz="0" w:space="0" w:color="auto"/>
          </w:divBdr>
        </w:div>
        <w:div w:id="513540807">
          <w:marLeft w:val="0"/>
          <w:marRight w:val="0"/>
          <w:marTop w:val="0"/>
          <w:marBottom w:val="0"/>
          <w:divBdr>
            <w:top w:val="none" w:sz="0" w:space="0" w:color="auto"/>
            <w:left w:val="none" w:sz="0" w:space="0" w:color="auto"/>
            <w:bottom w:val="none" w:sz="0" w:space="0" w:color="auto"/>
            <w:right w:val="none" w:sz="0" w:space="0" w:color="auto"/>
          </w:divBdr>
        </w:div>
      </w:divsChild>
    </w:div>
    <w:div w:id="555629308">
      <w:marLeft w:val="0"/>
      <w:marRight w:val="0"/>
      <w:marTop w:val="0"/>
      <w:marBottom w:val="0"/>
      <w:divBdr>
        <w:top w:val="none" w:sz="0" w:space="0" w:color="auto"/>
        <w:left w:val="none" w:sz="0" w:space="0" w:color="auto"/>
        <w:bottom w:val="none" w:sz="0" w:space="0" w:color="auto"/>
        <w:right w:val="none" w:sz="0" w:space="0" w:color="auto"/>
      </w:divBdr>
    </w:div>
    <w:div w:id="795760296">
      <w:bodyDiv w:val="1"/>
      <w:marLeft w:val="0"/>
      <w:marRight w:val="0"/>
      <w:marTop w:val="0"/>
      <w:marBottom w:val="0"/>
      <w:divBdr>
        <w:top w:val="none" w:sz="0" w:space="0" w:color="auto"/>
        <w:left w:val="none" w:sz="0" w:space="0" w:color="auto"/>
        <w:bottom w:val="none" w:sz="0" w:space="0" w:color="auto"/>
        <w:right w:val="none" w:sz="0" w:space="0" w:color="auto"/>
      </w:divBdr>
    </w:div>
    <w:div w:id="875197241">
      <w:bodyDiv w:val="1"/>
      <w:marLeft w:val="0"/>
      <w:marRight w:val="0"/>
      <w:marTop w:val="0"/>
      <w:marBottom w:val="0"/>
      <w:divBdr>
        <w:top w:val="none" w:sz="0" w:space="0" w:color="auto"/>
        <w:left w:val="none" w:sz="0" w:space="0" w:color="auto"/>
        <w:bottom w:val="none" w:sz="0" w:space="0" w:color="auto"/>
        <w:right w:val="none" w:sz="0" w:space="0" w:color="auto"/>
      </w:divBdr>
    </w:div>
    <w:div w:id="882060792">
      <w:bodyDiv w:val="1"/>
      <w:marLeft w:val="0"/>
      <w:marRight w:val="0"/>
      <w:marTop w:val="0"/>
      <w:marBottom w:val="0"/>
      <w:divBdr>
        <w:top w:val="none" w:sz="0" w:space="0" w:color="auto"/>
        <w:left w:val="none" w:sz="0" w:space="0" w:color="auto"/>
        <w:bottom w:val="none" w:sz="0" w:space="0" w:color="auto"/>
        <w:right w:val="none" w:sz="0" w:space="0" w:color="auto"/>
      </w:divBdr>
      <w:divsChild>
        <w:div w:id="1329601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6927290">
              <w:marLeft w:val="0"/>
              <w:marRight w:val="0"/>
              <w:marTop w:val="0"/>
              <w:marBottom w:val="0"/>
              <w:divBdr>
                <w:top w:val="none" w:sz="0" w:space="0" w:color="auto"/>
                <w:left w:val="none" w:sz="0" w:space="0" w:color="auto"/>
                <w:bottom w:val="none" w:sz="0" w:space="0" w:color="auto"/>
                <w:right w:val="none" w:sz="0" w:space="0" w:color="auto"/>
              </w:divBdr>
              <w:divsChild>
                <w:div w:id="2043020620">
                  <w:marLeft w:val="0"/>
                  <w:marRight w:val="0"/>
                  <w:marTop w:val="0"/>
                  <w:marBottom w:val="0"/>
                  <w:divBdr>
                    <w:top w:val="none" w:sz="0" w:space="0" w:color="auto"/>
                    <w:left w:val="none" w:sz="0" w:space="0" w:color="auto"/>
                    <w:bottom w:val="none" w:sz="0" w:space="0" w:color="auto"/>
                    <w:right w:val="none" w:sz="0" w:space="0" w:color="auto"/>
                  </w:divBdr>
                  <w:divsChild>
                    <w:div w:id="1604145721">
                      <w:marLeft w:val="0"/>
                      <w:marRight w:val="0"/>
                      <w:marTop w:val="0"/>
                      <w:marBottom w:val="0"/>
                      <w:divBdr>
                        <w:top w:val="none" w:sz="0" w:space="0" w:color="auto"/>
                        <w:left w:val="none" w:sz="0" w:space="0" w:color="auto"/>
                        <w:bottom w:val="none" w:sz="0" w:space="0" w:color="auto"/>
                        <w:right w:val="none" w:sz="0" w:space="0" w:color="auto"/>
                      </w:divBdr>
                      <w:divsChild>
                        <w:div w:id="893271286">
                          <w:marLeft w:val="0"/>
                          <w:marRight w:val="0"/>
                          <w:marTop w:val="0"/>
                          <w:marBottom w:val="0"/>
                          <w:divBdr>
                            <w:top w:val="none" w:sz="0" w:space="0" w:color="auto"/>
                            <w:left w:val="none" w:sz="0" w:space="0" w:color="auto"/>
                            <w:bottom w:val="none" w:sz="0" w:space="0" w:color="auto"/>
                            <w:right w:val="none" w:sz="0" w:space="0" w:color="auto"/>
                          </w:divBdr>
                        </w:div>
                        <w:div w:id="120528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9945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1501187">
              <w:marLeft w:val="0"/>
              <w:marRight w:val="0"/>
              <w:marTop w:val="0"/>
              <w:marBottom w:val="0"/>
              <w:divBdr>
                <w:top w:val="none" w:sz="0" w:space="0" w:color="auto"/>
                <w:left w:val="none" w:sz="0" w:space="0" w:color="auto"/>
                <w:bottom w:val="none" w:sz="0" w:space="0" w:color="auto"/>
                <w:right w:val="none" w:sz="0" w:space="0" w:color="auto"/>
              </w:divBdr>
              <w:divsChild>
                <w:div w:id="1247500550">
                  <w:marLeft w:val="0"/>
                  <w:marRight w:val="0"/>
                  <w:marTop w:val="0"/>
                  <w:marBottom w:val="0"/>
                  <w:divBdr>
                    <w:top w:val="none" w:sz="0" w:space="0" w:color="auto"/>
                    <w:left w:val="none" w:sz="0" w:space="0" w:color="auto"/>
                    <w:bottom w:val="none" w:sz="0" w:space="0" w:color="auto"/>
                    <w:right w:val="none" w:sz="0" w:space="0" w:color="auto"/>
                  </w:divBdr>
                  <w:divsChild>
                    <w:div w:id="55243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897457">
      <w:bodyDiv w:val="1"/>
      <w:marLeft w:val="0"/>
      <w:marRight w:val="0"/>
      <w:marTop w:val="0"/>
      <w:marBottom w:val="0"/>
      <w:divBdr>
        <w:top w:val="none" w:sz="0" w:space="0" w:color="auto"/>
        <w:left w:val="none" w:sz="0" w:space="0" w:color="auto"/>
        <w:bottom w:val="none" w:sz="0" w:space="0" w:color="auto"/>
        <w:right w:val="none" w:sz="0" w:space="0" w:color="auto"/>
      </w:divBdr>
    </w:div>
    <w:div w:id="1244295583">
      <w:bodyDiv w:val="1"/>
      <w:marLeft w:val="0"/>
      <w:marRight w:val="0"/>
      <w:marTop w:val="0"/>
      <w:marBottom w:val="0"/>
      <w:divBdr>
        <w:top w:val="none" w:sz="0" w:space="0" w:color="auto"/>
        <w:left w:val="none" w:sz="0" w:space="0" w:color="auto"/>
        <w:bottom w:val="none" w:sz="0" w:space="0" w:color="auto"/>
        <w:right w:val="none" w:sz="0" w:space="0" w:color="auto"/>
      </w:divBdr>
    </w:div>
    <w:div w:id="1339385733">
      <w:bodyDiv w:val="1"/>
      <w:marLeft w:val="0"/>
      <w:marRight w:val="0"/>
      <w:marTop w:val="0"/>
      <w:marBottom w:val="0"/>
      <w:divBdr>
        <w:top w:val="none" w:sz="0" w:space="0" w:color="auto"/>
        <w:left w:val="none" w:sz="0" w:space="0" w:color="auto"/>
        <w:bottom w:val="none" w:sz="0" w:space="0" w:color="auto"/>
        <w:right w:val="none" w:sz="0" w:space="0" w:color="auto"/>
      </w:divBdr>
    </w:div>
    <w:div w:id="1339967203">
      <w:marLeft w:val="0"/>
      <w:marRight w:val="0"/>
      <w:marTop w:val="0"/>
      <w:marBottom w:val="0"/>
      <w:divBdr>
        <w:top w:val="none" w:sz="0" w:space="0" w:color="auto"/>
        <w:left w:val="none" w:sz="0" w:space="0" w:color="auto"/>
        <w:bottom w:val="none" w:sz="0" w:space="0" w:color="auto"/>
        <w:right w:val="none" w:sz="0" w:space="0" w:color="auto"/>
      </w:divBdr>
    </w:div>
    <w:div w:id="1385520431">
      <w:bodyDiv w:val="1"/>
      <w:marLeft w:val="0"/>
      <w:marRight w:val="0"/>
      <w:marTop w:val="0"/>
      <w:marBottom w:val="0"/>
      <w:divBdr>
        <w:top w:val="none" w:sz="0" w:space="0" w:color="auto"/>
        <w:left w:val="none" w:sz="0" w:space="0" w:color="auto"/>
        <w:bottom w:val="none" w:sz="0" w:space="0" w:color="auto"/>
        <w:right w:val="none" w:sz="0" w:space="0" w:color="auto"/>
      </w:divBdr>
    </w:div>
    <w:div w:id="1484663693">
      <w:bodyDiv w:val="1"/>
      <w:marLeft w:val="0"/>
      <w:marRight w:val="0"/>
      <w:marTop w:val="0"/>
      <w:marBottom w:val="0"/>
      <w:divBdr>
        <w:top w:val="none" w:sz="0" w:space="0" w:color="auto"/>
        <w:left w:val="none" w:sz="0" w:space="0" w:color="auto"/>
        <w:bottom w:val="none" w:sz="0" w:space="0" w:color="auto"/>
        <w:right w:val="none" w:sz="0" w:space="0" w:color="auto"/>
      </w:divBdr>
      <w:divsChild>
        <w:div w:id="274143721">
          <w:marLeft w:val="0"/>
          <w:marRight w:val="0"/>
          <w:marTop w:val="0"/>
          <w:marBottom w:val="0"/>
          <w:divBdr>
            <w:top w:val="none" w:sz="0" w:space="0" w:color="auto"/>
            <w:left w:val="none" w:sz="0" w:space="0" w:color="auto"/>
            <w:bottom w:val="none" w:sz="0" w:space="0" w:color="auto"/>
            <w:right w:val="none" w:sz="0" w:space="0" w:color="auto"/>
          </w:divBdr>
          <w:divsChild>
            <w:div w:id="1739982839">
              <w:marLeft w:val="0"/>
              <w:marRight w:val="0"/>
              <w:marTop w:val="0"/>
              <w:marBottom w:val="0"/>
              <w:divBdr>
                <w:top w:val="none" w:sz="0" w:space="0" w:color="auto"/>
                <w:left w:val="none" w:sz="0" w:space="0" w:color="auto"/>
                <w:bottom w:val="none" w:sz="0" w:space="0" w:color="auto"/>
                <w:right w:val="none" w:sz="0" w:space="0" w:color="auto"/>
              </w:divBdr>
            </w:div>
          </w:divsChild>
        </w:div>
        <w:div w:id="1008020382">
          <w:marLeft w:val="0"/>
          <w:marRight w:val="0"/>
          <w:marTop w:val="0"/>
          <w:marBottom w:val="0"/>
          <w:divBdr>
            <w:top w:val="none" w:sz="0" w:space="0" w:color="auto"/>
            <w:left w:val="none" w:sz="0" w:space="0" w:color="auto"/>
            <w:bottom w:val="none" w:sz="0" w:space="0" w:color="auto"/>
            <w:right w:val="none" w:sz="0" w:space="0" w:color="auto"/>
          </w:divBdr>
          <w:divsChild>
            <w:div w:id="267202578">
              <w:marLeft w:val="0"/>
              <w:marRight w:val="0"/>
              <w:marTop w:val="0"/>
              <w:marBottom w:val="0"/>
              <w:divBdr>
                <w:top w:val="none" w:sz="0" w:space="0" w:color="auto"/>
                <w:left w:val="none" w:sz="0" w:space="0" w:color="auto"/>
                <w:bottom w:val="none" w:sz="0" w:space="0" w:color="auto"/>
                <w:right w:val="none" w:sz="0" w:space="0" w:color="auto"/>
              </w:divBdr>
            </w:div>
          </w:divsChild>
        </w:div>
        <w:div w:id="887494763">
          <w:marLeft w:val="0"/>
          <w:marRight w:val="0"/>
          <w:marTop w:val="0"/>
          <w:marBottom w:val="0"/>
          <w:divBdr>
            <w:top w:val="none" w:sz="0" w:space="0" w:color="auto"/>
            <w:left w:val="none" w:sz="0" w:space="0" w:color="auto"/>
            <w:bottom w:val="none" w:sz="0" w:space="0" w:color="auto"/>
            <w:right w:val="none" w:sz="0" w:space="0" w:color="auto"/>
          </w:divBdr>
          <w:divsChild>
            <w:div w:id="19479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227964">
      <w:bodyDiv w:val="1"/>
      <w:marLeft w:val="0"/>
      <w:marRight w:val="0"/>
      <w:marTop w:val="0"/>
      <w:marBottom w:val="0"/>
      <w:divBdr>
        <w:top w:val="none" w:sz="0" w:space="0" w:color="auto"/>
        <w:left w:val="none" w:sz="0" w:space="0" w:color="auto"/>
        <w:bottom w:val="none" w:sz="0" w:space="0" w:color="auto"/>
        <w:right w:val="none" w:sz="0" w:space="0" w:color="auto"/>
      </w:divBdr>
    </w:div>
    <w:div w:id="1524905756">
      <w:bodyDiv w:val="1"/>
      <w:marLeft w:val="0"/>
      <w:marRight w:val="0"/>
      <w:marTop w:val="0"/>
      <w:marBottom w:val="0"/>
      <w:divBdr>
        <w:top w:val="none" w:sz="0" w:space="0" w:color="auto"/>
        <w:left w:val="none" w:sz="0" w:space="0" w:color="auto"/>
        <w:bottom w:val="none" w:sz="0" w:space="0" w:color="auto"/>
        <w:right w:val="none" w:sz="0" w:space="0" w:color="auto"/>
      </w:divBdr>
      <w:divsChild>
        <w:div w:id="247231508">
          <w:marLeft w:val="240"/>
          <w:marRight w:val="240"/>
          <w:marTop w:val="240"/>
          <w:marBottom w:val="240"/>
          <w:divBdr>
            <w:top w:val="none" w:sz="0" w:space="0" w:color="auto"/>
            <w:left w:val="none" w:sz="0" w:space="0" w:color="auto"/>
            <w:bottom w:val="none" w:sz="0" w:space="0" w:color="auto"/>
            <w:right w:val="none" w:sz="0" w:space="0" w:color="auto"/>
          </w:divBdr>
          <w:divsChild>
            <w:div w:id="1063718910">
              <w:marLeft w:val="0"/>
              <w:marRight w:val="0"/>
              <w:marTop w:val="0"/>
              <w:marBottom w:val="0"/>
              <w:divBdr>
                <w:top w:val="none" w:sz="0" w:space="0" w:color="auto"/>
                <w:left w:val="none" w:sz="0" w:space="0" w:color="auto"/>
                <w:bottom w:val="none" w:sz="0" w:space="0" w:color="auto"/>
                <w:right w:val="none" w:sz="0" w:space="0" w:color="auto"/>
              </w:divBdr>
              <w:divsChild>
                <w:div w:id="42207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993433">
          <w:marLeft w:val="240"/>
          <w:marRight w:val="240"/>
          <w:marTop w:val="240"/>
          <w:marBottom w:val="240"/>
          <w:divBdr>
            <w:top w:val="none" w:sz="0" w:space="0" w:color="auto"/>
            <w:left w:val="none" w:sz="0" w:space="0" w:color="auto"/>
            <w:bottom w:val="none" w:sz="0" w:space="0" w:color="auto"/>
            <w:right w:val="none" w:sz="0" w:space="0" w:color="auto"/>
          </w:divBdr>
          <w:divsChild>
            <w:div w:id="1552227869">
              <w:marLeft w:val="0"/>
              <w:marRight w:val="0"/>
              <w:marTop w:val="0"/>
              <w:marBottom w:val="0"/>
              <w:divBdr>
                <w:top w:val="none" w:sz="0" w:space="0" w:color="auto"/>
                <w:left w:val="none" w:sz="0" w:space="0" w:color="auto"/>
                <w:bottom w:val="none" w:sz="0" w:space="0" w:color="auto"/>
                <w:right w:val="none" w:sz="0" w:space="0" w:color="auto"/>
              </w:divBdr>
            </w:div>
            <w:div w:id="682056518">
              <w:marLeft w:val="0"/>
              <w:marRight w:val="0"/>
              <w:marTop w:val="0"/>
              <w:marBottom w:val="0"/>
              <w:divBdr>
                <w:top w:val="none" w:sz="0" w:space="0" w:color="auto"/>
                <w:left w:val="none" w:sz="0" w:space="0" w:color="auto"/>
                <w:bottom w:val="none" w:sz="0" w:space="0" w:color="auto"/>
                <w:right w:val="none" w:sz="0" w:space="0" w:color="auto"/>
              </w:divBdr>
              <w:divsChild>
                <w:div w:id="142842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113659">
      <w:marLeft w:val="0"/>
      <w:marRight w:val="0"/>
      <w:marTop w:val="0"/>
      <w:marBottom w:val="0"/>
      <w:divBdr>
        <w:top w:val="none" w:sz="0" w:space="0" w:color="auto"/>
        <w:left w:val="none" w:sz="0" w:space="0" w:color="auto"/>
        <w:bottom w:val="none" w:sz="0" w:space="0" w:color="auto"/>
        <w:right w:val="none" w:sz="0" w:space="0" w:color="auto"/>
      </w:divBdr>
    </w:div>
    <w:div w:id="1599407376">
      <w:bodyDiv w:val="1"/>
      <w:marLeft w:val="0"/>
      <w:marRight w:val="0"/>
      <w:marTop w:val="0"/>
      <w:marBottom w:val="0"/>
      <w:divBdr>
        <w:top w:val="none" w:sz="0" w:space="0" w:color="auto"/>
        <w:left w:val="none" w:sz="0" w:space="0" w:color="auto"/>
        <w:bottom w:val="none" w:sz="0" w:space="0" w:color="auto"/>
        <w:right w:val="none" w:sz="0" w:space="0" w:color="auto"/>
      </w:divBdr>
      <w:divsChild>
        <w:div w:id="363289011">
          <w:marLeft w:val="0"/>
          <w:marRight w:val="0"/>
          <w:marTop w:val="0"/>
          <w:marBottom w:val="0"/>
          <w:divBdr>
            <w:top w:val="none" w:sz="0" w:space="0" w:color="auto"/>
            <w:left w:val="none" w:sz="0" w:space="0" w:color="auto"/>
            <w:bottom w:val="none" w:sz="0" w:space="0" w:color="auto"/>
            <w:right w:val="none" w:sz="0" w:space="0" w:color="auto"/>
          </w:divBdr>
          <w:divsChild>
            <w:div w:id="1464034276">
              <w:marLeft w:val="0"/>
              <w:marRight w:val="0"/>
              <w:marTop w:val="0"/>
              <w:marBottom w:val="0"/>
              <w:divBdr>
                <w:top w:val="none" w:sz="0" w:space="0" w:color="auto"/>
                <w:left w:val="none" w:sz="0" w:space="0" w:color="auto"/>
                <w:bottom w:val="none" w:sz="0" w:space="0" w:color="auto"/>
                <w:right w:val="none" w:sz="0" w:space="0" w:color="auto"/>
              </w:divBdr>
            </w:div>
          </w:divsChild>
        </w:div>
        <w:div w:id="881818922">
          <w:marLeft w:val="0"/>
          <w:marRight w:val="0"/>
          <w:marTop w:val="0"/>
          <w:marBottom w:val="0"/>
          <w:divBdr>
            <w:top w:val="none" w:sz="0" w:space="0" w:color="auto"/>
            <w:left w:val="none" w:sz="0" w:space="0" w:color="auto"/>
            <w:bottom w:val="none" w:sz="0" w:space="0" w:color="auto"/>
            <w:right w:val="none" w:sz="0" w:space="0" w:color="auto"/>
          </w:divBdr>
        </w:div>
      </w:divsChild>
    </w:div>
    <w:div w:id="1655985017">
      <w:bodyDiv w:val="1"/>
      <w:marLeft w:val="0"/>
      <w:marRight w:val="0"/>
      <w:marTop w:val="0"/>
      <w:marBottom w:val="0"/>
      <w:divBdr>
        <w:top w:val="none" w:sz="0" w:space="0" w:color="auto"/>
        <w:left w:val="none" w:sz="0" w:space="0" w:color="auto"/>
        <w:bottom w:val="none" w:sz="0" w:space="0" w:color="auto"/>
        <w:right w:val="none" w:sz="0" w:space="0" w:color="auto"/>
      </w:divBdr>
    </w:div>
    <w:div w:id="1739746918">
      <w:bodyDiv w:val="1"/>
      <w:marLeft w:val="0"/>
      <w:marRight w:val="0"/>
      <w:marTop w:val="0"/>
      <w:marBottom w:val="0"/>
      <w:divBdr>
        <w:top w:val="none" w:sz="0" w:space="0" w:color="auto"/>
        <w:left w:val="none" w:sz="0" w:space="0" w:color="auto"/>
        <w:bottom w:val="none" w:sz="0" w:space="0" w:color="auto"/>
        <w:right w:val="none" w:sz="0" w:space="0" w:color="auto"/>
      </w:divBdr>
    </w:div>
    <w:div w:id="1759713653">
      <w:bodyDiv w:val="1"/>
      <w:marLeft w:val="0"/>
      <w:marRight w:val="0"/>
      <w:marTop w:val="0"/>
      <w:marBottom w:val="0"/>
      <w:divBdr>
        <w:top w:val="none" w:sz="0" w:space="0" w:color="auto"/>
        <w:left w:val="none" w:sz="0" w:space="0" w:color="auto"/>
        <w:bottom w:val="none" w:sz="0" w:space="0" w:color="auto"/>
        <w:right w:val="none" w:sz="0" w:space="0" w:color="auto"/>
      </w:divBdr>
    </w:div>
    <w:div w:id="1779717283">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1ABE9-0926-4885-AFEF-CC15480FB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1169</Words>
  <Characters>9287</Characters>
  <Application>Microsoft Office Word</Application>
  <DocSecurity>0</DocSecurity>
  <Lines>77</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PROSPERO - Print review</vt:lpstr>
      <vt:lpstr>PROSPERO - Print review</vt:lpstr>
    </vt:vector>
  </TitlesOfParts>
  <Company>Rode Kruis - Vlaanderen</Company>
  <LinksUpToDate>false</LinksUpToDate>
  <CharactersWithSpaces>10436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PROSPERO - Print review</dc:title>
  <dc:creator>Bert Avau</dc:creator>
  <cp:lastModifiedBy>Jatin Naidu</cp:lastModifiedBy>
  <cp:revision>8</cp:revision>
  <dcterms:created xsi:type="dcterms:W3CDTF">2023-02-03T04:34:00Z</dcterms:created>
  <dcterms:modified xsi:type="dcterms:W3CDTF">2023-02-24T13:13:00Z</dcterms:modified>
</cp:coreProperties>
</file>